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0CF3FA" w14:textId="77777777" w:rsidR="00E70875" w:rsidRDefault="00A46BC3">
      <w:pPr>
        <w:rPr>
          <w:b/>
          <w:sz w:val="28"/>
          <w:szCs w:val="28"/>
        </w:rPr>
      </w:pPr>
      <w:r>
        <w:rPr>
          <w:b/>
          <w:sz w:val="28"/>
          <w:szCs w:val="28"/>
        </w:rPr>
        <w:t>RFS 24-77045</w:t>
      </w:r>
    </w:p>
    <w:p w14:paraId="70F87411" w14:textId="77777777" w:rsidR="00E70875" w:rsidRDefault="00A46BC3">
      <w:pPr>
        <w:rPr>
          <w:b/>
          <w:sz w:val="28"/>
          <w:szCs w:val="28"/>
        </w:rPr>
      </w:pPr>
      <w:r>
        <w:rPr>
          <w:b/>
          <w:sz w:val="28"/>
          <w:szCs w:val="28"/>
        </w:rPr>
        <w:t>Attachment G</w:t>
      </w:r>
    </w:p>
    <w:p w14:paraId="06899D80" w14:textId="77777777" w:rsidR="00E70875" w:rsidRDefault="00A46BC3">
      <w:pPr>
        <w:rPr>
          <w:b/>
          <w:sz w:val="24"/>
          <w:szCs w:val="24"/>
        </w:rPr>
      </w:pPr>
      <w:r>
        <w:rPr>
          <w:b/>
          <w:sz w:val="28"/>
          <w:szCs w:val="28"/>
        </w:rPr>
        <w:t>Evidence-Based Practices, Assessments, and Screeners Response Template</w:t>
      </w:r>
    </w:p>
    <w:p w14:paraId="686BEB93" w14:textId="77777777" w:rsidR="00E70875" w:rsidRDefault="00E70875">
      <w:pPr>
        <w:rPr>
          <w:b/>
          <w:sz w:val="24"/>
          <w:szCs w:val="24"/>
        </w:rPr>
      </w:pPr>
    </w:p>
    <w:p w14:paraId="0F394976" w14:textId="77777777" w:rsidR="00E70875" w:rsidRDefault="00A46BC3">
      <w:r>
        <w:rPr>
          <w:b/>
        </w:rPr>
        <w:t>Background:</w:t>
      </w:r>
      <w:r>
        <w:t xml:space="preserve"> This Attachment includes two tables for response. Please enter information into the open columns as applicable.</w:t>
      </w:r>
    </w:p>
    <w:p w14:paraId="23C3EC4A" w14:textId="77777777" w:rsidR="00E70875" w:rsidRDefault="00E70875"/>
    <w:p w14:paraId="2E4CA41B" w14:textId="77777777" w:rsidR="00E70875" w:rsidRDefault="00A46BC3">
      <w:r>
        <w:rPr>
          <w:b/>
        </w:rPr>
        <w:t>Table 1</w:t>
      </w:r>
      <w:r>
        <w:t xml:space="preserve"> includes the evidence-based practices (“EBPs”) that the State is considering requiring for selected Demonstration Sites. This list is non-exhaustive. As part of the Demonstration Program Application, the State will finalize a list of required EBPs that CCBHCs must employ and other optional, recommended EBPs that the State will track the use of during the Demonstration. </w:t>
      </w:r>
    </w:p>
    <w:p w14:paraId="4D4075C0" w14:textId="77777777" w:rsidR="00E70875" w:rsidRDefault="00E70875"/>
    <w:p w14:paraId="3CF22DB4" w14:textId="77777777" w:rsidR="00E70875" w:rsidRDefault="00A46BC3">
      <w:r>
        <w:rPr>
          <w:b/>
        </w:rPr>
        <w:t>Table 2</w:t>
      </w:r>
      <w:r>
        <w:t xml:space="preserve"> includes assessment and screening tools that the State is considering for use by CCBHCs. As part of the Demonstration Program Application, the State will finalize a list of pre-approved assessments and screeners that a CCBHC may use. </w:t>
      </w:r>
    </w:p>
    <w:p w14:paraId="31D01BE5" w14:textId="77777777" w:rsidR="00E70875" w:rsidRDefault="00E70875"/>
    <w:p w14:paraId="17CB014D" w14:textId="77777777" w:rsidR="00E70875" w:rsidRDefault="00A46BC3">
      <w:r>
        <w:t>These lists will be finalized based on responses to this RFS; submitted Community Needs Assessments; data submitted in DARMHA and other State systems; and continued engagement with stakeholders, including input from all prospective CCBHCs (not just those selected through this RFS).</w:t>
      </w:r>
    </w:p>
    <w:p w14:paraId="61FDAA08" w14:textId="77777777" w:rsidR="00E70875" w:rsidRDefault="00E70875"/>
    <w:p w14:paraId="5B70E48C" w14:textId="77777777" w:rsidR="00E70875" w:rsidRDefault="00A46BC3">
      <w:pPr>
        <w:rPr>
          <w:b/>
          <w:sz w:val="28"/>
          <w:szCs w:val="28"/>
        </w:rPr>
      </w:pPr>
      <w:r>
        <w:br w:type="page"/>
      </w:r>
    </w:p>
    <w:p w14:paraId="14FCC16D" w14:textId="6A8CB72E" w:rsidR="00E70875" w:rsidRDefault="00A46BC3">
      <w:pPr>
        <w:rPr>
          <w:b/>
          <w:sz w:val="28"/>
          <w:szCs w:val="28"/>
        </w:rPr>
      </w:pPr>
      <w:r>
        <w:rPr>
          <w:b/>
          <w:sz w:val="28"/>
          <w:szCs w:val="28"/>
        </w:rPr>
        <w:lastRenderedPageBreak/>
        <w:t xml:space="preserve">Table 1: Evidence-Based </w:t>
      </w:r>
      <w:commentRangeStart w:id="0"/>
      <w:r>
        <w:rPr>
          <w:b/>
          <w:sz w:val="28"/>
          <w:szCs w:val="28"/>
        </w:rPr>
        <w:t>Practices</w:t>
      </w:r>
      <w:commentRangeEnd w:id="0"/>
      <w:r w:rsidR="0035118A">
        <w:rPr>
          <w:rStyle w:val="CommentReference"/>
        </w:rPr>
        <w:commentReference w:id="0"/>
      </w:r>
    </w:p>
    <w:p w14:paraId="3F954206" w14:textId="77777777" w:rsidR="00E70875" w:rsidRDefault="00E70875">
      <w:pPr>
        <w:rPr>
          <w:b/>
        </w:rPr>
      </w:pPr>
    </w:p>
    <w:p w14:paraId="5C12A856" w14:textId="77777777" w:rsidR="00E70875" w:rsidRDefault="00A46BC3">
      <w:r>
        <w:rPr>
          <w:b/>
        </w:rPr>
        <w:t>Instructions:</w:t>
      </w:r>
      <w:r>
        <w:t xml:space="preserve"> In the table below, please indicate which of the following EBPs you currently employ. If you do not employ the practice, please add commentary explaining past or planned use of the practice and/or reasons the practice is not currently utilized. For each EBP currently being used, please indicate the population you are using the EBP with, whether/how it is being implemented with fidelity, and how its use was informed by your Community Needs Assessment (“CNA”). In the text box provided below Table 1, please list any EBPs that you currently use that are not listed in the table below and provide the requested information. </w:t>
      </w:r>
    </w:p>
    <w:p w14:paraId="52D0C202" w14:textId="77777777" w:rsidR="00E70875" w:rsidRDefault="00E70875"/>
    <w:tbl>
      <w:tblPr>
        <w:tblW w:w="129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100" w:type="dxa"/>
          <w:left w:w="100" w:type="dxa"/>
          <w:bottom w:w="100" w:type="dxa"/>
          <w:right w:w="100" w:type="dxa"/>
        </w:tblCellMar>
        <w:tblLook w:val="0600" w:firstRow="0" w:lastRow="0" w:firstColumn="0" w:lastColumn="0" w:noHBand="1" w:noVBand="1"/>
      </w:tblPr>
      <w:tblGrid>
        <w:gridCol w:w="2592"/>
        <w:gridCol w:w="2592"/>
        <w:gridCol w:w="2592"/>
        <w:gridCol w:w="2592"/>
        <w:gridCol w:w="2592"/>
      </w:tblGrid>
      <w:tr w:rsidR="00E70875" w14:paraId="4BF350B4" w14:textId="77777777" w:rsidTr="40DEA982">
        <w:trPr>
          <w:tblHeader/>
        </w:trPr>
        <w:tc>
          <w:tcPr>
            <w:tcW w:w="2592" w:type="dxa"/>
            <w:shd w:val="clear" w:color="auto" w:fill="D9D9D9" w:themeFill="background1" w:themeFillShade="D9"/>
            <w:tcMar>
              <w:top w:w="100" w:type="dxa"/>
              <w:left w:w="100" w:type="dxa"/>
              <w:bottom w:w="100" w:type="dxa"/>
              <w:right w:w="100" w:type="dxa"/>
            </w:tcMar>
          </w:tcPr>
          <w:p w14:paraId="2DAFAD9B" w14:textId="77777777" w:rsidR="00E70875" w:rsidRDefault="00A46BC3">
            <w:pPr>
              <w:widowControl w:val="0"/>
              <w:pBdr>
                <w:top w:val="nil"/>
                <w:left w:val="nil"/>
                <w:bottom w:val="nil"/>
                <w:right w:val="nil"/>
                <w:between w:val="nil"/>
              </w:pBdr>
              <w:spacing w:line="240" w:lineRule="auto"/>
              <w:rPr>
                <w:b/>
              </w:rPr>
            </w:pPr>
            <w:r>
              <w:rPr>
                <w:b/>
              </w:rPr>
              <w:t>Evidence-Based Practice</w:t>
            </w:r>
          </w:p>
        </w:tc>
        <w:tc>
          <w:tcPr>
            <w:tcW w:w="2592" w:type="dxa"/>
            <w:shd w:val="clear" w:color="auto" w:fill="D9D9D9" w:themeFill="background1" w:themeFillShade="D9"/>
            <w:tcMar>
              <w:top w:w="100" w:type="dxa"/>
              <w:left w:w="100" w:type="dxa"/>
              <w:bottom w:w="100" w:type="dxa"/>
              <w:right w:w="100" w:type="dxa"/>
            </w:tcMar>
          </w:tcPr>
          <w:p w14:paraId="47A3D5D8" w14:textId="77777777" w:rsidR="00E70875" w:rsidRDefault="00A46BC3">
            <w:pPr>
              <w:widowControl w:val="0"/>
              <w:pBdr>
                <w:top w:val="nil"/>
                <w:left w:val="nil"/>
                <w:bottom w:val="nil"/>
                <w:right w:val="nil"/>
                <w:between w:val="nil"/>
              </w:pBdr>
              <w:spacing w:line="240" w:lineRule="auto"/>
              <w:rPr>
                <w:b/>
              </w:rPr>
            </w:pPr>
            <w:r>
              <w:rPr>
                <w:b/>
              </w:rPr>
              <w:t>Are you currently utilizing this practice? (Yes/No)</w:t>
            </w:r>
          </w:p>
        </w:tc>
        <w:tc>
          <w:tcPr>
            <w:tcW w:w="2592" w:type="dxa"/>
            <w:shd w:val="clear" w:color="auto" w:fill="D9D9D9" w:themeFill="background1" w:themeFillShade="D9"/>
            <w:tcMar>
              <w:top w:w="100" w:type="dxa"/>
              <w:left w:w="100" w:type="dxa"/>
              <w:bottom w:w="100" w:type="dxa"/>
              <w:right w:w="100" w:type="dxa"/>
            </w:tcMar>
          </w:tcPr>
          <w:p w14:paraId="734FA4B2" w14:textId="77777777" w:rsidR="00E70875" w:rsidRDefault="00A46BC3">
            <w:pPr>
              <w:widowControl w:val="0"/>
              <w:pBdr>
                <w:top w:val="nil"/>
                <w:left w:val="nil"/>
                <w:bottom w:val="nil"/>
                <w:right w:val="nil"/>
                <w:between w:val="nil"/>
              </w:pBdr>
              <w:spacing w:line="240" w:lineRule="auto"/>
              <w:rPr>
                <w:b/>
              </w:rPr>
            </w:pPr>
            <w:r>
              <w:rPr>
                <w:b/>
              </w:rPr>
              <w:t>If you are currently utilizing the EBP, what population do you use it for? If you are not currently utilizing it, do you have future plans to or reasons why you will not?</w:t>
            </w:r>
          </w:p>
        </w:tc>
        <w:tc>
          <w:tcPr>
            <w:tcW w:w="2592" w:type="dxa"/>
            <w:shd w:val="clear" w:color="auto" w:fill="D9D9D9" w:themeFill="background1" w:themeFillShade="D9"/>
            <w:tcMar>
              <w:top w:w="100" w:type="dxa"/>
              <w:left w:w="100" w:type="dxa"/>
              <w:bottom w:w="100" w:type="dxa"/>
              <w:right w:w="100" w:type="dxa"/>
            </w:tcMar>
          </w:tcPr>
          <w:p w14:paraId="516E29B6" w14:textId="77777777" w:rsidR="00E70875" w:rsidRDefault="00A46BC3">
            <w:pPr>
              <w:widowControl w:val="0"/>
              <w:pBdr>
                <w:top w:val="nil"/>
                <w:left w:val="nil"/>
                <w:bottom w:val="nil"/>
                <w:right w:val="nil"/>
                <w:between w:val="nil"/>
              </w:pBdr>
              <w:spacing w:line="240" w:lineRule="auto"/>
              <w:rPr>
                <w:b/>
              </w:rPr>
            </w:pPr>
            <w:r>
              <w:rPr>
                <w:b/>
              </w:rPr>
              <w:t>Are you currently implementing it with fidelity? Please explain.</w:t>
            </w:r>
          </w:p>
        </w:tc>
        <w:tc>
          <w:tcPr>
            <w:tcW w:w="2592" w:type="dxa"/>
            <w:shd w:val="clear" w:color="auto" w:fill="D9D9D9" w:themeFill="background1" w:themeFillShade="D9"/>
            <w:tcMar>
              <w:top w:w="100" w:type="dxa"/>
              <w:left w:w="100" w:type="dxa"/>
              <w:bottom w:w="100" w:type="dxa"/>
              <w:right w:w="100" w:type="dxa"/>
            </w:tcMar>
          </w:tcPr>
          <w:p w14:paraId="0A431E6F" w14:textId="77777777" w:rsidR="00E70875" w:rsidRDefault="00A46BC3">
            <w:pPr>
              <w:widowControl w:val="0"/>
              <w:pBdr>
                <w:top w:val="nil"/>
                <w:left w:val="nil"/>
                <w:bottom w:val="nil"/>
                <w:right w:val="nil"/>
                <w:between w:val="nil"/>
              </w:pBdr>
              <w:spacing w:line="240" w:lineRule="auto"/>
              <w:rPr>
                <w:b/>
              </w:rPr>
            </w:pPr>
            <w:r>
              <w:rPr>
                <w:b/>
              </w:rPr>
              <w:t>How was this informed by your CNA?</w:t>
            </w:r>
          </w:p>
        </w:tc>
      </w:tr>
      <w:tr w:rsidR="00E70875" w14:paraId="4848DA5C" w14:textId="77777777" w:rsidTr="40DEA982">
        <w:tc>
          <w:tcPr>
            <w:tcW w:w="2592" w:type="dxa"/>
            <w:shd w:val="clear" w:color="auto" w:fill="auto"/>
            <w:tcMar>
              <w:top w:w="100" w:type="dxa"/>
              <w:left w:w="100" w:type="dxa"/>
              <w:bottom w:w="100" w:type="dxa"/>
              <w:right w:w="100" w:type="dxa"/>
            </w:tcMar>
          </w:tcPr>
          <w:p w14:paraId="506BF510" w14:textId="77777777" w:rsidR="00E70875" w:rsidRDefault="00A46BC3">
            <w:pPr>
              <w:widowControl w:val="0"/>
              <w:pBdr>
                <w:top w:val="nil"/>
                <w:left w:val="nil"/>
                <w:bottom w:val="nil"/>
                <w:right w:val="nil"/>
                <w:between w:val="nil"/>
              </w:pBdr>
              <w:spacing w:line="240" w:lineRule="auto"/>
            </w:pPr>
            <w:r>
              <w:t>Illness Management and Recovery (IMR)</w:t>
            </w:r>
          </w:p>
        </w:tc>
        <w:tc>
          <w:tcPr>
            <w:tcW w:w="2592" w:type="dxa"/>
            <w:shd w:val="clear" w:color="auto" w:fill="auto"/>
            <w:tcMar>
              <w:top w:w="100" w:type="dxa"/>
              <w:left w:w="100" w:type="dxa"/>
              <w:bottom w:w="100" w:type="dxa"/>
              <w:right w:w="100" w:type="dxa"/>
            </w:tcMar>
          </w:tcPr>
          <w:p w14:paraId="58A54153" w14:textId="08C93E45" w:rsidR="00E70875" w:rsidRDefault="005B06B9">
            <w:pPr>
              <w:widowControl w:val="0"/>
              <w:pBdr>
                <w:top w:val="nil"/>
                <w:left w:val="nil"/>
                <w:bottom w:val="nil"/>
                <w:right w:val="nil"/>
                <w:between w:val="nil"/>
              </w:pBdr>
              <w:spacing w:line="240" w:lineRule="auto"/>
            </w:pPr>
            <w:r>
              <w:t>Y</w:t>
            </w:r>
            <w:r w:rsidR="0038108F">
              <w:t>es</w:t>
            </w:r>
          </w:p>
        </w:tc>
        <w:tc>
          <w:tcPr>
            <w:tcW w:w="2592" w:type="dxa"/>
            <w:shd w:val="clear" w:color="auto" w:fill="auto"/>
            <w:tcMar>
              <w:top w:w="100" w:type="dxa"/>
              <w:left w:w="100" w:type="dxa"/>
              <w:bottom w:w="100" w:type="dxa"/>
              <w:right w:w="100" w:type="dxa"/>
            </w:tcMar>
          </w:tcPr>
          <w:p w14:paraId="56C7F72D" w14:textId="2AD74828" w:rsidR="00E70875" w:rsidRDefault="00630F63">
            <w:pPr>
              <w:widowControl w:val="0"/>
              <w:pBdr>
                <w:top w:val="nil"/>
                <w:left w:val="nil"/>
                <w:bottom w:val="nil"/>
                <w:right w:val="nil"/>
                <w:between w:val="nil"/>
              </w:pBdr>
              <w:spacing w:line="240" w:lineRule="auto"/>
            </w:pPr>
            <w:r>
              <w:t>SMI</w:t>
            </w:r>
            <w:r w:rsidR="003265C5">
              <w:t>,</w:t>
            </w:r>
            <w:r>
              <w:t xml:space="preserve"> SUD</w:t>
            </w:r>
          </w:p>
        </w:tc>
        <w:tc>
          <w:tcPr>
            <w:tcW w:w="2592" w:type="dxa"/>
            <w:shd w:val="clear" w:color="auto" w:fill="auto"/>
            <w:tcMar>
              <w:top w:w="100" w:type="dxa"/>
              <w:left w:w="100" w:type="dxa"/>
              <w:bottom w:w="100" w:type="dxa"/>
              <w:right w:w="100" w:type="dxa"/>
            </w:tcMar>
          </w:tcPr>
          <w:p w14:paraId="50625403" w14:textId="2B66A05B" w:rsidR="00E70875" w:rsidRDefault="00630F63">
            <w:pPr>
              <w:widowControl w:val="0"/>
              <w:pBdr>
                <w:top w:val="nil"/>
                <w:left w:val="nil"/>
                <w:bottom w:val="nil"/>
                <w:right w:val="nil"/>
                <w:between w:val="nil"/>
              </w:pBdr>
              <w:spacing w:line="240" w:lineRule="auto"/>
            </w:pPr>
            <w:r>
              <w:t>N</w:t>
            </w:r>
            <w:r w:rsidR="0038108F">
              <w:t>o</w:t>
            </w:r>
            <w:r w:rsidR="005B06B9">
              <w:t>, we do not use fidelity scales, we individualize curriculum to client’s needs and individual goals</w:t>
            </w:r>
          </w:p>
        </w:tc>
        <w:tc>
          <w:tcPr>
            <w:tcW w:w="2592" w:type="dxa"/>
            <w:shd w:val="clear" w:color="auto" w:fill="auto"/>
            <w:tcMar>
              <w:top w:w="100" w:type="dxa"/>
              <w:left w:w="100" w:type="dxa"/>
              <w:bottom w:w="100" w:type="dxa"/>
              <w:right w:w="100" w:type="dxa"/>
            </w:tcMar>
          </w:tcPr>
          <w:p w14:paraId="673DC8AF" w14:textId="4AAC33FF" w:rsidR="00E70875" w:rsidRDefault="005B06B9">
            <w:pPr>
              <w:widowControl w:val="0"/>
              <w:pBdr>
                <w:top w:val="nil"/>
                <w:left w:val="nil"/>
                <w:bottom w:val="nil"/>
                <w:right w:val="nil"/>
                <w:between w:val="nil"/>
              </w:pBdr>
              <w:spacing w:line="240" w:lineRule="auto"/>
            </w:pPr>
            <w:r>
              <w:t>SMI and SUD identified</w:t>
            </w:r>
            <w:r w:rsidR="003265C5">
              <w:t xml:space="preserve"> in CNA as having a high</w:t>
            </w:r>
            <w:r>
              <w:t xml:space="preserve"> need for services</w:t>
            </w:r>
            <w:r w:rsidR="0007363C">
              <w:t>.</w:t>
            </w:r>
          </w:p>
        </w:tc>
      </w:tr>
      <w:tr w:rsidR="00E70875" w14:paraId="39BF7563" w14:textId="77777777" w:rsidTr="40DEA982">
        <w:tc>
          <w:tcPr>
            <w:tcW w:w="2592" w:type="dxa"/>
            <w:shd w:val="clear" w:color="auto" w:fill="auto"/>
            <w:tcMar>
              <w:top w:w="100" w:type="dxa"/>
              <w:left w:w="100" w:type="dxa"/>
              <w:bottom w:w="100" w:type="dxa"/>
              <w:right w:w="100" w:type="dxa"/>
            </w:tcMar>
          </w:tcPr>
          <w:p w14:paraId="2DEDCDC5" w14:textId="77777777" w:rsidR="00E70875" w:rsidRDefault="00A46BC3">
            <w:pPr>
              <w:widowControl w:val="0"/>
              <w:pBdr>
                <w:top w:val="nil"/>
                <w:left w:val="nil"/>
                <w:bottom w:val="nil"/>
                <w:right w:val="nil"/>
                <w:between w:val="nil"/>
              </w:pBdr>
              <w:spacing w:line="240" w:lineRule="auto"/>
            </w:pPr>
            <w:r>
              <w:t>Integrated Dual Diagnosis Treatment (IDDT)</w:t>
            </w:r>
          </w:p>
        </w:tc>
        <w:tc>
          <w:tcPr>
            <w:tcW w:w="2592" w:type="dxa"/>
            <w:shd w:val="clear" w:color="auto" w:fill="auto"/>
            <w:tcMar>
              <w:top w:w="100" w:type="dxa"/>
              <w:left w:w="100" w:type="dxa"/>
              <w:bottom w:w="100" w:type="dxa"/>
              <w:right w:w="100" w:type="dxa"/>
            </w:tcMar>
          </w:tcPr>
          <w:p w14:paraId="16FBC9F2" w14:textId="14D0EFF2" w:rsidR="00E70875" w:rsidRDefault="004F3797">
            <w:pPr>
              <w:widowControl w:val="0"/>
              <w:pBdr>
                <w:top w:val="nil"/>
                <w:left w:val="nil"/>
                <w:bottom w:val="nil"/>
                <w:right w:val="nil"/>
                <w:between w:val="nil"/>
              </w:pBdr>
              <w:spacing w:line="240" w:lineRule="auto"/>
            </w:pPr>
            <w:r>
              <w:t>Y</w:t>
            </w:r>
            <w:r w:rsidR="0038108F">
              <w:t>es</w:t>
            </w:r>
          </w:p>
        </w:tc>
        <w:tc>
          <w:tcPr>
            <w:tcW w:w="2592" w:type="dxa"/>
            <w:shd w:val="clear" w:color="auto" w:fill="auto"/>
            <w:tcMar>
              <w:top w:w="100" w:type="dxa"/>
              <w:left w:w="100" w:type="dxa"/>
              <w:bottom w:w="100" w:type="dxa"/>
              <w:right w:w="100" w:type="dxa"/>
            </w:tcMar>
          </w:tcPr>
          <w:p w14:paraId="547F1869" w14:textId="081D0827" w:rsidR="00E70875" w:rsidRDefault="004F3797">
            <w:pPr>
              <w:widowControl w:val="0"/>
              <w:pBdr>
                <w:top w:val="nil"/>
                <w:left w:val="nil"/>
                <w:bottom w:val="nil"/>
                <w:right w:val="nil"/>
                <w:between w:val="nil"/>
              </w:pBdr>
              <w:spacing w:line="240" w:lineRule="auto"/>
            </w:pPr>
            <w:r>
              <w:t>SMI</w:t>
            </w:r>
            <w:r w:rsidR="0007363C">
              <w:t>,</w:t>
            </w:r>
            <w:r>
              <w:t xml:space="preserve"> SUD</w:t>
            </w:r>
            <w:r w:rsidR="0007363C">
              <w:t>,</w:t>
            </w:r>
            <w:r>
              <w:t xml:space="preserve"> SED</w:t>
            </w:r>
          </w:p>
        </w:tc>
        <w:tc>
          <w:tcPr>
            <w:tcW w:w="2592" w:type="dxa"/>
            <w:shd w:val="clear" w:color="auto" w:fill="auto"/>
            <w:tcMar>
              <w:top w:w="100" w:type="dxa"/>
              <w:left w:w="100" w:type="dxa"/>
              <w:bottom w:w="100" w:type="dxa"/>
              <w:right w:w="100" w:type="dxa"/>
            </w:tcMar>
          </w:tcPr>
          <w:p w14:paraId="2AD869A2" w14:textId="11772894" w:rsidR="00E70875" w:rsidRDefault="004F3797">
            <w:pPr>
              <w:widowControl w:val="0"/>
              <w:pBdr>
                <w:top w:val="nil"/>
                <w:left w:val="nil"/>
                <w:bottom w:val="nil"/>
                <w:right w:val="nil"/>
                <w:between w:val="nil"/>
              </w:pBdr>
              <w:spacing w:line="240" w:lineRule="auto"/>
            </w:pPr>
            <w:r>
              <w:t>N</w:t>
            </w:r>
            <w:r w:rsidR="0038108F">
              <w:t>o</w:t>
            </w:r>
            <w:r>
              <w:t>, principles are embedded in daily work</w:t>
            </w:r>
            <w:r w:rsidR="0007363C">
              <w:t xml:space="preserve"> through training and observation</w:t>
            </w:r>
            <w:r>
              <w:t>, we do not use fidelity scales</w:t>
            </w:r>
          </w:p>
        </w:tc>
        <w:tc>
          <w:tcPr>
            <w:tcW w:w="2592" w:type="dxa"/>
            <w:shd w:val="clear" w:color="auto" w:fill="auto"/>
            <w:tcMar>
              <w:top w:w="100" w:type="dxa"/>
              <w:left w:w="100" w:type="dxa"/>
              <w:bottom w:w="100" w:type="dxa"/>
              <w:right w:w="100" w:type="dxa"/>
            </w:tcMar>
          </w:tcPr>
          <w:p w14:paraId="4B593E7F" w14:textId="73922A07" w:rsidR="00E70875" w:rsidRDefault="005B06B9">
            <w:pPr>
              <w:widowControl w:val="0"/>
              <w:pBdr>
                <w:top w:val="nil"/>
                <w:left w:val="nil"/>
                <w:bottom w:val="nil"/>
                <w:right w:val="nil"/>
                <w:between w:val="nil"/>
              </w:pBdr>
              <w:spacing w:line="240" w:lineRule="auto"/>
            </w:pPr>
            <w:r>
              <w:t>Co-Occurring SUD</w:t>
            </w:r>
            <w:r w:rsidR="005F47A7">
              <w:t xml:space="preserve"> treatment was identified</w:t>
            </w:r>
            <w:r>
              <w:t xml:space="preserve"> </w:t>
            </w:r>
            <w:r w:rsidR="005F47A7">
              <w:t>as being a treatment gap in the community</w:t>
            </w:r>
            <w:r w:rsidR="00DF73A5">
              <w:t>.</w:t>
            </w:r>
          </w:p>
        </w:tc>
      </w:tr>
      <w:tr w:rsidR="00E70875" w14:paraId="3F9AB997" w14:textId="77777777" w:rsidTr="40DEA982">
        <w:tc>
          <w:tcPr>
            <w:tcW w:w="2592" w:type="dxa"/>
            <w:shd w:val="clear" w:color="auto" w:fill="auto"/>
            <w:tcMar>
              <w:top w:w="100" w:type="dxa"/>
              <w:left w:w="100" w:type="dxa"/>
              <w:bottom w:w="100" w:type="dxa"/>
              <w:right w:w="100" w:type="dxa"/>
            </w:tcMar>
          </w:tcPr>
          <w:p w14:paraId="01073C59" w14:textId="4FC5C863" w:rsidR="00E70875" w:rsidRDefault="2C200A39" w:rsidP="40DEA982">
            <w:pPr>
              <w:widowControl w:val="0"/>
              <w:pBdr>
                <w:top w:val="nil"/>
                <w:left w:val="nil"/>
                <w:bottom w:val="nil"/>
                <w:right w:val="nil"/>
                <w:between w:val="nil"/>
              </w:pBdr>
              <w:spacing w:line="240" w:lineRule="auto"/>
            </w:pPr>
            <w:r>
              <w:t>Assertive Community Treatment (ACT)</w:t>
            </w:r>
            <w:r w:rsidR="67AC1744">
              <w:t xml:space="preserve"> Indicator </w:t>
            </w:r>
            <w:r w:rsidR="67AC1744" w:rsidRPr="40DEA982">
              <w:t>to fidelity</w:t>
            </w:r>
            <w:r>
              <w:t xml:space="preserve"> </w:t>
            </w:r>
          </w:p>
        </w:tc>
        <w:tc>
          <w:tcPr>
            <w:tcW w:w="2592" w:type="dxa"/>
            <w:shd w:val="clear" w:color="auto" w:fill="auto"/>
            <w:tcMar>
              <w:top w:w="100" w:type="dxa"/>
              <w:left w:w="100" w:type="dxa"/>
              <w:bottom w:w="100" w:type="dxa"/>
              <w:right w:w="100" w:type="dxa"/>
            </w:tcMar>
          </w:tcPr>
          <w:p w14:paraId="0DA2CC98" w14:textId="1338FEF3" w:rsidR="00E70875" w:rsidRDefault="00630F63">
            <w:pPr>
              <w:widowControl w:val="0"/>
              <w:pBdr>
                <w:top w:val="nil"/>
                <w:left w:val="nil"/>
                <w:bottom w:val="nil"/>
                <w:right w:val="nil"/>
                <w:between w:val="nil"/>
              </w:pBdr>
              <w:spacing w:line="240" w:lineRule="auto"/>
            </w:pPr>
            <w:r>
              <w:t>Y</w:t>
            </w:r>
            <w:r w:rsidR="0038108F">
              <w:t>es</w:t>
            </w:r>
          </w:p>
        </w:tc>
        <w:tc>
          <w:tcPr>
            <w:tcW w:w="2592" w:type="dxa"/>
            <w:shd w:val="clear" w:color="auto" w:fill="auto"/>
            <w:tcMar>
              <w:top w:w="100" w:type="dxa"/>
              <w:left w:w="100" w:type="dxa"/>
              <w:bottom w:w="100" w:type="dxa"/>
              <w:right w:w="100" w:type="dxa"/>
            </w:tcMar>
          </w:tcPr>
          <w:p w14:paraId="398FA7C8" w14:textId="066B52AC" w:rsidR="00E70875" w:rsidRDefault="00630F63">
            <w:pPr>
              <w:widowControl w:val="0"/>
              <w:pBdr>
                <w:top w:val="nil"/>
                <w:left w:val="nil"/>
                <w:bottom w:val="nil"/>
                <w:right w:val="nil"/>
                <w:between w:val="nil"/>
              </w:pBdr>
              <w:spacing w:line="240" w:lineRule="auto"/>
            </w:pPr>
            <w:r>
              <w:t>SMI</w:t>
            </w:r>
            <w:r w:rsidR="00DF73A5">
              <w:t>,</w:t>
            </w:r>
            <w:r>
              <w:t xml:space="preserve"> SUD</w:t>
            </w:r>
          </w:p>
        </w:tc>
        <w:tc>
          <w:tcPr>
            <w:tcW w:w="2592" w:type="dxa"/>
            <w:shd w:val="clear" w:color="auto" w:fill="auto"/>
            <w:tcMar>
              <w:top w:w="100" w:type="dxa"/>
              <w:left w:w="100" w:type="dxa"/>
              <w:bottom w:w="100" w:type="dxa"/>
              <w:right w:w="100" w:type="dxa"/>
            </w:tcMar>
          </w:tcPr>
          <w:p w14:paraId="57246A5A" w14:textId="0C99766A" w:rsidR="00E70875" w:rsidRDefault="00630F63">
            <w:pPr>
              <w:widowControl w:val="0"/>
              <w:pBdr>
                <w:top w:val="nil"/>
                <w:left w:val="nil"/>
                <w:bottom w:val="nil"/>
                <w:right w:val="nil"/>
                <w:between w:val="nil"/>
              </w:pBdr>
              <w:spacing w:line="240" w:lineRule="auto"/>
            </w:pPr>
            <w:r>
              <w:t>N</w:t>
            </w:r>
            <w:r w:rsidR="0038108F">
              <w:t>o</w:t>
            </w:r>
            <w:r w:rsidR="005B06B9">
              <w:t xml:space="preserve">, we do not adhere to staffing hours required for nursing and psychiatry, although both are part of the </w:t>
            </w:r>
            <w:r w:rsidR="005B06B9">
              <w:lastRenderedPageBreak/>
              <w:t>team; supported employment is completed in collaboration with Vocational Rehabilitation</w:t>
            </w:r>
          </w:p>
        </w:tc>
        <w:tc>
          <w:tcPr>
            <w:tcW w:w="2592" w:type="dxa"/>
            <w:shd w:val="clear" w:color="auto" w:fill="auto"/>
            <w:tcMar>
              <w:top w:w="100" w:type="dxa"/>
              <w:left w:w="100" w:type="dxa"/>
              <w:bottom w:w="100" w:type="dxa"/>
              <w:right w:w="100" w:type="dxa"/>
            </w:tcMar>
          </w:tcPr>
          <w:p w14:paraId="2B10D3D1" w14:textId="755F5C1F" w:rsidR="00E70875" w:rsidRDefault="00DF73A5">
            <w:pPr>
              <w:widowControl w:val="0"/>
              <w:pBdr>
                <w:top w:val="nil"/>
                <w:left w:val="nil"/>
                <w:bottom w:val="nil"/>
                <w:right w:val="nil"/>
                <w:between w:val="nil"/>
              </w:pBdr>
              <w:spacing w:line="240" w:lineRule="auto"/>
            </w:pPr>
            <w:r>
              <w:lastRenderedPageBreak/>
              <w:t>CNA i</w:t>
            </w:r>
            <w:r w:rsidR="00630F63">
              <w:t xml:space="preserve">dentified </w:t>
            </w:r>
            <w:r>
              <w:t xml:space="preserve">the </w:t>
            </w:r>
            <w:r w:rsidR="00630F63">
              <w:t xml:space="preserve">SMI population </w:t>
            </w:r>
            <w:r>
              <w:t xml:space="preserve">as a population </w:t>
            </w:r>
            <w:r w:rsidR="00630F63">
              <w:t xml:space="preserve">in need of </w:t>
            </w:r>
            <w:r>
              <w:t xml:space="preserve">increased </w:t>
            </w:r>
            <w:r w:rsidR="005B06B9">
              <w:t xml:space="preserve">services, specifically those </w:t>
            </w:r>
            <w:r w:rsidR="00630F63">
              <w:t xml:space="preserve">with </w:t>
            </w:r>
            <w:r w:rsidR="00630F63">
              <w:lastRenderedPageBreak/>
              <w:t>frequent hospitalizations and incarcerations</w:t>
            </w:r>
            <w:r>
              <w:t>.</w:t>
            </w:r>
          </w:p>
        </w:tc>
      </w:tr>
      <w:tr w:rsidR="00E70875" w14:paraId="51C8A97D" w14:textId="77777777" w:rsidTr="40DEA982">
        <w:tc>
          <w:tcPr>
            <w:tcW w:w="2592" w:type="dxa"/>
            <w:shd w:val="clear" w:color="auto" w:fill="auto"/>
            <w:tcMar>
              <w:top w:w="100" w:type="dxa"/>
              <w:left w:w="100" w:type="dxa"/>
              <w:bottom w:w="100" w:type="dxa"/>
              <w:right w:w="100" w:type="dxa"/>
            </w:tcMar>
          </w:tcPr>
          <w:p w14:paraId="2DCEA654" w14:textId="77777777" w:rsidR="00E70875" w:rsidRDefault="00A46BC3">
            <w:pPr>
              <w:widowControl w:val="0"/>
              <w:pBdr>
                <w:top w:val="nil"/>
                <w:left w:val="nil"/>
                <w:bottom w:val="nil"/>
                <w:right w:val="nil"/>
                <w:between w:val="nil"/>
              </w:pBdr>
              <w:spacing w:line="240" w:lineRule="auto"/>
            </w:pPr>
            <w:r>
              <w:lastRenderedPageBreak/>
              <w:t>Forensic Assertive Community Treatment (FACT)</w:t>
            </w:r>
          </w:p>
        </w:tc>
        <w:tc>
          <w:tcPr>
            <w:tcW w:w="2592" w:type="dxa"/>
            <w:shd w:val="clear" w:color="auto" w:fill="auto"/>
            <w:tcMar>
              <w:top w:w="100" w:type="dxa"/>
              <w:left w:w="100" w:type="dxa"/>
              <w:bottom w:w="100" w:type="dxa"/>
              <w:right w:w="100" w:type="dxa"/>
            </w:tcMar>
          </w:tcPr>
          <w:p w14:paraId="6BCFC180" w14:textId="76607494" w:rsidR="00E70875" w:rsidRDefault="005B06B9">
            <w:pPr>
              <w:widowControl w:val="0"/>
              <w:pBdr>
                <w:top w:val="nil"/>
                <w:left w:val="nil"/>
                <w:bottom w:val="nil"/>
                <w:right w:val="nil"/>
                <w:between w:val="nil"/>
              </w:pBdr>
              <w:spacing w:line="240" w:lineRule="auto"/>
            </w:pPr>
            <w:r>
              <w:t>N</w:t>
            </w:r>
            <w:r w:rsidR="0038108F">
              <w:t>o</w:t>
            </w:r>
          </w:p>
        </w:tc>
        <w:tc>
          <w:tcPr>
            <w:tcW w:w="2592" w:type="dxa"/>
            <w:shd w:val="clear" w:color="auto" w:fill="auto"/>
            <w:tcMar>
              <w:top w:w="100" w:type="dxa"/>
              <w:left w:w="100" w:type="dxa"/>
              <w:bottom w:w="100" w:type="dxa"/>
              <w:right w:w="100" w:type="dxa"/>
            </w:tcMar>
          </w:tcPr>
          <w:p w14:paraId="1C3F354D" w14:textId="27A8F0B2" w:rsidR="00E70875" w:rsidRDefault="005B06B9">
            <w:pPr>
              <w:widowControl w:val="0"/>
              <w:pBdr>
                <w:top w:val="nil"/>
                <w:left w:val="nil"/>
                <w:bottom w:val="nil"/>
                <w:right w:val="nil"/>
                <w:between w:val="nil"/>
              </w:pBdr>
              <w:spacing w:line="240" w:lineRule="auto"/>
            </w:pPr>
            <w:r>
              <w:t xml:space="preserve">We are open to using it if staffing allows for specific </w:t>
            </w:r>
            <w:r w:rsidR="00DF73A5">
              <w:t>forensic-based</w:t>
            </w:r>
            <w:r>
              <w:t xml:space="preserve"> ACT. Currently</w:t>
            </w:r>
            <w:r w:rsidR="001B6220">
              <w:t>,</w:t>
            </w:r>
            <w:r>
              <w:t xml:space="preserve"> forensic cases are seen within </w:t>
            </w:r>
            <w:r w:rsidR="001B6220">
              <w:t xml:space="preserve">the </w:t>
            </w:r>
            <w:r>
              <w:t>general ACT team. Volume does not warrant a separate team.</w:t>
            </w:r>
          </w:p>
        </w:tc>
        <w:tc>
          <w:tcPr>
            <w:tcW w:w="2592" w:type="dxa"/>
            <w:shd w:val="clear" w:color="auto" w:fill="auto"/>
            <w:tcMar>
              <w:top w:w="100" w:type="dxa"/>
              <w:left w:w="100" w:type="dxa"/>
              <w:bottom w:w="100" w:type="dxa"/>
              <w:right w:w="100" w:type="dxa"/>
            </w:tcMar>
          </w:tcPr>
          <w:p w14:paraId="3FEC90BB" w14:textId="543C3F65" w:rsidR="00E70875" w:rsidRDefault="005B06B9">
            <w:pPr>
              <w:widowControl w:val="0"/>
              <w:pBdr>
                <w:top w:val="nil"/>
                <w:left w:val="nil"/>
                <w:bottom w:val="nil"/>
                <w:right w:val="nil"/>
                <w:between w:val="nil"/>
              </w:pBdr>
              <w:spacing w:line="240" w:lineRule="auto"/>
            </w:pPr>
            <w:r>
              <w:t>N/A</w:t>
            </w:r>
          </w:p>
        </w:tc>
        <w:tc>
          <w:tcPr>
            <w:tcW w:w="2592" w:type="dxa"/>
            <w:shd w:val="clear" w:color="auto" w:fill="auto"/>
            <w:tcMar>
              <w:top w:w="100" w:type="dxa"/>
              <w:left w:w="100" w:type="dxa"/>
              <w:bottom w:w="100" w:type="dxa"/>
              <w:right w:w="100" w:type="dxa"/>
            </w:tcMar>
          </w:tcPr>
          <w:p w14:paraId="717933E4" w14:textId="10D56F3E" w:rsidR="00E70875" w:rsidRDefault="31E30EB7">
            <w:pPr>
              <w:widowControl w:val="0"/>
              <w:pBdr>
                <w:top w:val="nil"/>
                <w:left w:val="nil"/>
                <w:bottom w:val="nil"/>
                <w:right w:val="nil"/>
                <w:between w:val="nil"/>
              </w:pBdr>
              <w:spacing w:line="240" w:lineRule="auto"/>
            </w:pPr>
            <w:r>
              <w:t>CNA did not support FACT based on volume of forensic SMI cases, which are ab</w:t>
            </w:r>
            <w:r w:rsidR="00977BCC">
              <w:t>s</w:t>
            </w:r>
            <w:r>
              <w:t>orbed within ACT and Mental Health Court Liaison work.</w:t>
            </w:r>
          </w:p>
        </w:tc>
      </w:tr>
      <w:tr w:rsidR="00E70875" w14:paraId="10639C54" w14:textId="77777777" w:rsidTr="40DEA982">
        <w:tc>
          <w:tcPr>
            <w:tcW w:w="2592" w:type="dxa"/>
            <w:shd w:val="clear" w:color="auto" w:fill="auto"/>
            <w:tcMar>
              <w:top w:w="100" w:type="dxa"/>
              <w:left w:w="100" w:type="dxa"/>
              <w:bottom w:w="100" w:type="dxa"/>
              <w:right w:w="100" w:type="dxa"/>
            </w:tcMar>
          </w:tcPr>
          <w:p w14:paraId="1A1AFD66" w14:textId="77777777" w:rsidR="00E70875" w:rsidRDefault="00A46BC3">
            <w:pPr>
              <w:widowControl w:val="0"/>
              <w:pBdr>
                <w:top w:val="nil"/>
                <w:left w:val="nil"/>
                <w:bottom w:val="nil"/>
                <w:right w:val="nil"/>
                <w:between w:val="nil"/>
              </w:pBdr>
              <w:spacing w:line="240" w:lineRule="auto"/>
            </w:pPr>
            <w:r>
              <w:t>Motivational Interviewing</w:t>
            </w:r>
          </w:p>
        </w:tc>
        <w:tc>
          <w:tcPr>
            <w:tcW w:w="2592" w:type="dxa"/>
            <w:shd w:val="clear" w:color="auto" w:fill="auto"/>
            <w:tcMar>
              <w:top w:w="100" w:type="dxa"/>
              <w:left w:w="100" w:type="dxa"/>
              <w:bottom w:w="100" w:type="dxa"/>
              <w:right w:w="100" w:type="dxa"/>
            </w:tcMar>
          </w:tcPr>
          <w:p w14:paraId="1877F57E" w14:textId="6467F902" w:rsidR="00E70875" w:rsidRDefault="00630F63">
            <w:pPr>
              <w:widowControl w:val="0"/>
              <w:pBdr>
                <w:top w:val="nil"/>
                <w:left w:val="nil"/>
                <w:bottom w:val="nil"/>
                <w:right w:val="nil"/>
                <w:between w:val="nil"/>
              </w:pBdr>
              <w:spacing w:line="240" w:lineRule="auto"/>
            </w:pPr>
            <w:r>
              <w:t>Y</w:t>
            </w:r>
            <w:r w:rsidR="0038108F">
              <w:t>es</w:t>
            </w:r>
          </w:p>
        </w:tc>
        <w:tc>
          <w:tcPr>
            <w:tcW w:w="2592" w:type="dxa"/>
            <w:shd w:val="clear" w:color="auto" w:fill="auto"/>
            <w:tcMar>
              <w:top w:w="100" w:type="dxa"/>
              <w:left w:w="100" w:type="dxa"/>
              <w:bottom w:w="100" w:type="dxa"/>
              <w:right w:w="100" w:type="dxa"/>
            </w:tcMar>
          </w:tcPr>
          <w:p w14:paraId="4D11A888" w14:textId="1FDB9CAC" w:rsidR="00E70875" w:rsidRDefault="00630F63">
            <w:pPr>
              <w:widowControl w:val="0"/>
              <w:pBdr>
                <w:top w:val="nil"/>
                <w:left w:val="nil"/>
                <w:bottom w:val="nil"/>
                <w:right w:val="nil"/>
                <w:between w:val="nil"/>
              </w:pBdr>
              <w:spacing w:line="240" w:lineRule="auto"/>
            </w:pPr>
            <w:r>
              <w:t>A</w:t>
            </w:r>
            <w:r w:rsidR="005B06B9">
              <w:t>ll populations served</w:t>
            </w:r>
          </w:p>
        </w:tc>
        <w:tc>
          <w:tcPr>
            <w:tcW w:w="2592" w:type="dxa"/>
            <w:shd w:val="clear" w:color="auto" w:fill="auto"/>
            <w:tcMar>
              <w:top w:w="100" w:type="dxa"/>
              <w:left w:w="100" w:type="dxa"/>
              <w:bottom w:w="100" w:type="dxa"/>
              <w:right w:w="100" w:type="dxa"/>
            </w:tcMar>
          </w:tcPr>
          <w:p w14:paraId="397B475E" w14:textId="3C405548" w:rsidR="00E70875" w:rsidRDefault="00630F63">
            <w:pPr>
              <w:widowControl w:val="0"/>
              <w:pBdr>
                <w:top w:val="nil"/>
                <w:left w:val="nil"/>
                <w:bottom w:val="nil"/>
                <w:right w:val="nil"/>
                <w:between w:val="nil"/>
              </w:pBdr>
              <w:spacing w:line="240" w:lineRule="auto"/>
            </w:pPr>
            <w:r>
              <w:t>N</w:t>
            </w:r>
            <w:r w:rsidR="005B06B9">
              <w:t xml:space="preserve">o; We provide training for all clinicians and </w:t>
            </w:r>
            <w:r w:rsidR="003E3DB5">
              <w:t>clinical supervisio</w:t>
            </w:r>
            <w:r w:rsidR="00C5685B">
              <w:t>n to monitor compliance</w:t>
            </w:r>
            <w:r w:rsidR="005B06B9">
              <w:t>, but do not use fidelity scales to monitor</w:t>
            </w:r>
          </w:p>
        </w:tc>
        <w:tc>
          <w:tcPr>
            <w:tcW w:w="2592" w:type="dxa"/>
            <w:shd w:val="clear" w:color="auto" w:fill="auto"/>
            <w:tcMar>
              <w:top w:w="100" w:type="dxa"/>
              <w:left w:w="100" w:type="dxa"/>
              <w:bottom w:w="100" w:type="dxa"/>
              <w:right w:w="100" w:type="dxa"/>
            </w:tcMar>
          </w:tcPr>
          <w:p w14:paraId="496DB272" w14:textId="0ED03980" w:rsidR="00E70875" w:rsidRDefault="00C5685B">
            <w:pPr>
              <w:widowControl w:val="0"/>
              <w:pBdr>
                <w:top w:val="nil"/>
                <w:left w:val="nil"/>
                <w:bottom w:val="nil"/>
                <w:right w:val="nil"/>
                <w:between w:val="nil"/>
              </w:pBdr>
              <w:spacing w:line="240" w:lineRule="auto"/>
            </w:pPr>
            <w:r>
              <w:t xml:space="preserve">Our CNA </w:t>
            </w:r>
            <w:r w:rsidR="008532E1">
              <w:t>identified a need for increased services for justice-involved and DCS clients and our research found that those</w:t>
            </w:r>
            <w:r>
              <w:t xml:space="preserve"> </w:t>
            </w:r>
            <w:r w:rsidR="005B06B9">
              <w:t xml:space="preserve">referred by an external source with external motivating factors (legal system, DCS) are best </w:t>
            </w:r>
            <w:r w:rsidR="005B06B9">
              <w:lastRenderedPageBreak/>
              <w:t>served using Motivational Interviewing</w:t>
            </w:r>
          </w:p>
        </w:tc>
      </w:tr>
      <w:tr w:rsidR="00E70875" w14:paraId="569C0E39" w14:textId="77777777" w:rsidTr="40DEA982">
        <w:tc>
          <w:tcPr>
            <w:tcW w:w="2592" w:type="dxa"/>
            <w:shd w:val="clear" w:color="auto" w:fill="auto"/>
            <w:tcMar>
              <w:top w:w="100" w:type="dxa"/>
              <w:left w:w="100" w:type="dxa"/>
              <w:bottom w:w="100" w:type="dxa"/>
              <w:right w:w="100" w:type="dxa"/>
            </w:tcMar>
          </w:tcPr>
          <w:p w14:paraId="5870FEFB" w14:textId="77777777" w:rsidR="00E70875" w:rsidRDefault="00A46BC3">
            <w:pPr>
              <w:widowControl w:val="0"/>
              <w:pBdr>
                <w:top w:val="nil"/>
                <w:left w:val="nil"/>
                <w:bottom w:val="nil"/>
                <w:right w:val="nil"/>
                <w:between w:val="nil"/>
              </w:pBdr>
              <w:spacing w:line="240" w:lineRule="auto"/>
            </w:pPr>
            <w:r>
              <w:lastRenderedPageBreak/>
              <w:t>MATRIX Model</w:t>
            </w:r>
          </w:p>
        </w:tc>
        <w:tc>
          <w:tcPr>
            <w:tcW w:w="2592" w:type="dxa"/>
            <w:shd w:val="clear" w:color="auto" w:fill="auto"/>
            <w:tcMar>
              <w:top w:w="100" w:type="dxa"/>
              <w:left w:w="100" w:type="dxa"/>
              <w:bottom w:w="100" w:type="dxa"/>
              <w:right w:w="100" w:type="dxa"/>
            </w:tcMar>
          </w:tcPr>
          <w:p w14:paraId="01F2D36E" w14:textId="42D3D209" w:rsidR="00E70875" w:rsidRDefault="00630F63">
            <w:pPr>
              <w:widowControl w:val="0"/>
              <w:pBdr>
                <w:top w:val="nil"/>
                <w:left w:val="nil"/>
                <w:bottom w:val="nil"/>
                <w:right w:val="nil"/>
                <w:between w:val="nil"/>
              </w:pBdr>
              <w:spacing w:line="240" w:lineRule="auto"/>
            </w:pPr>
            <w:r>
              <w:t>Y</w:t>
            </w:r>
            <w:r w:rsidR="0038108F">
              <w:t>es</w:t>
            </w:r>
          </w:p>
        </w:tc>
        <w:tc>
          <w:tcPr>
            <w:tcW w:w="2592" w:type="dxa"/>
            <w:shd w:val="clear" w:color="auto" w:fill="auto"/>
            <w:tcMar>
              <w:top w:w="100" w:type="dxa"/>
              <w:left w:w="100" w:type="dxa"/>
              <w:bottom w:w="100" w:type="dxa"/>
              <w:right w:w="100" w:type="dxa"/>
            </w:tcMar>
          </w:tcPr>
          <w:p w14:paraId="5BA5DA2F" w14:textId="52AD0E52" w:rsidR="00E70875" w:rsidRDefault="00630F63">
            <w:pPr>
              <w:widowControl w:val="0"/>
              <w:pBdr>
                <w:top w:val="nil"/>
                <w:left w:val="nil"/>
                <w:bottom w:val="nil"/>
                <w:right w:val="nil"/>
                <w:between w:val="nil"/>
              </w:pBdr>
              <w:spacing w:line="240" w:lineRule="auto"/>
            </w:pPr>
            <w:r>
              <w:t>SUD</w:t>
            </w:r>
          </w:p>
        </w:tc>
        <w:tc>
          <w:tcPr>
            <w:tcW w:w="2592" w:type="dxa"/>
            <w:shd w:val="clear" w:color="auto" w:fill="auto"/>
            <w:tcMar>
              <w:top w:w="100" w:type="dxa"/>
              <w:left w:w="100" w:type="dxa"/>
              <w:bottom w:w="100" w:type="dxa"/>
              <w:right w:w="100" w:type="dxa"/>
            </w:tcMar>
          </w:tcPr>
          <w:p w14:paraId="04B011E6" w14:textId="0FAD3AE8" w:rsidR="00E70875" w:rsidRDefault="00630F63">
            <w:pPr>
              <w:widowControl w:val="0"/>
              <w:pBdr>
                <w:top w:val="nil"/>
                <w:left w:val="nil"/>
                <w:bottom w:val="nil"/>
                <w:right w:val="nil"/>
                <w:between w:val="nil"/>
              </w:pBdr>
              <w:spacing w:line="240" w:lineRule="auto"/>
            </w:pPr>
            <w:r>
              <w:t>N</w:t>
            </w:r>
            <w:r w:rsidR="005B06B9">
              <w:t>o; We follow the model as close to fidelity as resources allow. We may not always have a peer available</w:t>
            </w:r>
            <w:r w:rsidR="00AB4DA4">
              <w:t xml:space="preserve"> due to staffing issues. </w:t>
            </w:r>
          </w:p>
        </w:tc>
        <w:tc>
          <w:tcPr>
            <w:tcW w:w="2592" w:type="dxa"/>
            <w:shd w:val="clear" w:color="auto" w:fill="auto"/>
            <w:tcMar>
              <w:top w:w="100" w:type="dxa"/>
              <w:left w:w="100" w:type="dxa"/>
              <w:bottom w:w="100" w:type="dxa"/>
              <w:right w:w="100" w:type="dxa"/>
            </w:tcMar>
          </w:tcPr>
          <w:p w14:paraId="71AB6058" w14:textId="3E8D8943" w:rsidR="00E70875" w:rsidRDefault="00B11E99">
            <w:pPr>
              <w:widowControl w:val="0"/>
              <w:pBdr>
                <w:top w:val="nil"/>
                <w:left w:val="nil"/>
                <w:bottom w:val="nil"/>
                <w:right w:val="nil"/>
                <w:between w:val="nil"/>
              </w:pBdr>
              <w:spacing w:line="240" w:lineRule="auto"/>
            </w:pPr>
            <w:r>
              <w:t>The CNA i</w:t>
            </w:r>
            <w:r w:rsidR="00630F63">
              <w:t xml:space="preserve">dentified </w:t>
            </w:r>
            <w:r>
              <w:t xml:space="preserve">the </w:t>
            </w:r>
            <w:r w:rsidR="00630F63">
              <w:t>SUD population</w:t>
            </w:r>
            <w:r>
              <w:t xml:space="preserve"> as </w:t>
            </w:r>
            <w:r w:rsidR="006572FF">
              <w:t>needing</w:t>
            </w:r>
            <w:r w:rsidR="00630F63">
              <w:t xml:space="preserve"> </w:t>
            </w:r>
            <w:r w:rsidR="005B06B9">
              <w:t xml:space="preserve">services, specifically more intensive </w:t>
            </w:r>
            <w:r>
              <w:t xml:space="preserve">treatment </w:t>
            </w:r>
            <w:r w:rsidR="005B06B9">
              <w:t>services</w:t>
            </w:r>
            <w:r>
              <w:t>.</w:t>
            </w:r>
          </w:p>
        </w:tc>
      </w:tr>
      <w:tr w:rsidR="00E70875" w14:paraId="2D60DB2D" w14:textId="77777777" w:rsidTr="40DEA982">
        <w:tc>
          <w:tcPr>
            <w:tcW w:w="2592" w:type="dxa"/>
            <w:shd w:val="clear" w:color="auto" w:fill="auto"/>
            <w:tcMar>
              <w:top w:w="100" w:type="dxa"/>
              <w:left w:w="100" w:type="dxa"/>
              <w:bottom w:w="100" w:type="dxa"/>
              <w:right w:w="100" w:type="dxa"/>
            </w:tcMar>
          </w:tcPr>
          <w:p w14:paraId="3BDA7D18" w14:textId="77777777" w:rsidR="00E70875" w:rsidRDefault="00A46BC3">
            <w:pPr>
              <w:widowControl w:val="0"/>
              <w:pBdr>
                <w:top w:val="nil"/>
                <w:left w:val="nil"/>
                <w:bottom w:val="nil"/>
                <w:right w:val="nil"/>
                <w:between w:val="nil"/>
              </w:pBdr>
              <w:spacing w:line="240" w:lineRule="auto"/>
            </w:pPr>
            <w:r>
              <w:t>Clubhouse Participation</w:t>
            </w:r>
          </w:p>
        </w:tc>
        <w:tc>
          <w:tcPr>
            <w:tcW w:w="2592" w:type="dxa"/>
            <w:shd w:val="clear" w:color="auto" w:fill="auto"/>
            <w:tcMar>
              <w:top w:w="100" w:type="dxa"/>
              <w:left w:w="100" w:type="dxa"/>
              <w:bottom w:w="100" w:type="dxa"/>
              <w:right w:w="100" w:type="dxa"/>
            </w:tcMar>
          </w:tcPr>
          <w:p w14:paraId="47FDDA22" w14:textId="256AEDE6" w:rsidR="00E70875" w:rsidRDefault="00630F63">
            <w:pPr>
              <w:widowControl w:val="0"/>
              <w:pBdr>
                <w:top w:val="nil"/>
                <w:left w:val="nil"/>
                <w:bottom w:val="nil"/>
                <w:right w:val="nil"/>
                <w:between w:val="nil"/>
              </w:pBdr>
              <w:spacing w:line="240" w:lineRule="auto"/>
            </w:pPr>
            <w:r>
              <w:t>N</w:t>
            </w:r>
            <w:r w:rsidR="005B06B9">
              <w:t>o</w:t>
            </w:r>
          </w:p>
        </w:tc>
        <w:tc>
          <w:tcPr>
            <w:tcW w:w="2592" w:type="dxa"/>
            <w:shd w:val="clear" w:color="auto" w:fill="auto"/>
            <w:tcMar>
              <w:top w:w="100" w:type="dxa"/>
              <w:left w:w="100" w:type="dxa"/>
              <w:bottom w:w="100" w:type="dxa"/>
              <w:right w:w="100" w:type="dxa"/>
            </w:tcMar>
          </w:tcPr>
          <w:p w14:paraId="70A63113" w14:textId="188833D5" w:rsidR="00E70875" w:rsidRDefault="005B06B9">
            <w:pPr>
              <w:widowControl w:val="0"/>
              <w:pBdr>
                <w:top w:val="nil"/>
                <w:left w:val="nil"/>
                <w:bottom w:val="nil"/>
                <w:right w:val="nil"/>
                <w:between w:val="nil"/>
              </w:pBdr>
              <w:spacing w:line="240" w:lineRule="auto"/>
            </w:pPr>
            <w:r>
              <w:t xml:space="preserve">We partner with Peace Zone, which is a separate </w:t>
            </w:r>
            <w:r w:rsidR="002F27C6">
              <w:t>nonprofit</w:t>
            </w:r>
            <w:r>
              <w:t xml:space="preserve"> in Indiana</w:t>
            </w:r>
            <w:r w:rsidR="0038108F">
              <w:t>’s Regional Recovery Hub</w:t>
            </w:r>
          </w:p>
        </w:tc>
        <w:tc>
          <w:tcPr>
            <w:tcW w:w="2592" w:type="dxa"/>
            <w:shd w:val="clear" w:color="auto" w:fill="auto"/>
            <w:tcMar>
              <w:top w:w="100" w:type="dxa"/>
              <w:left w:w="100" w:type="dxa"/>
              <w:bottom w:w="100" w:type="dxa"/>
              <w:right w:w="100" w:type="dxa"/>
            </w:tcMar>
          </w:tcPr>
          <w:p w14:paraId="32B5A73B" w14:textId="5D2EBBC6" w:rsidR="00E70875" w:rsidRDefault="005B06B9">
            <w:pPr>
              <w:widowControl w:val="0"/>
              <w:pBdr>
                <w:top w:val="nil"/>
                <w:left w:val="nil"/>
                <w:bottom w:val="nil"/>
                <w:right w:val="nil"/>
                <w:between w:val="nil"/>
              </w:pBdr>
              <w:spacing w:line="240" w:lineRule="auto"/>
            </w:pPr>
            <w:r>
              <w:t>N/A</w:t>
            </w:r>
          </w:p>
        </w:tc>
        <w:tc>
          <w:tcPr>
            <w:tcW w:w="2592" w:type="dxa"/>
            <w:shd w:val="clear" w:color="auto" w:fill="auto"/>
            <w:tcMar>
              <w:top w:w="100" w:type="dxa"/>
              <w:left w:w="100" w:type="dxa"/>
              <w:bottom w:w="100" w:type="dxa"/>
              <w:right w:w="100" w:type="dxa"/>
            </w:tcMar>
          </w:tcPr>
          <w:p w14:paraId="7DDD49B0" w14:textId="521883CA" w:rsidR="00E70875" w:rsidRDefault="005B06B9">
            <w:pPr>
              <w:widowControl w:val="0"/>
              <w:pBdr>
                <w:top w:val="nil"/>
                <w:left w:val="nil"/>
                <w:bottom w:val="nil"/>
                <w:right w:val="nil"/>
                <w:between w:val="nil"/>
              </w:pBdr>
              <w:spacing w:line="240" w:lineRule="auto"/>
            </w:pPr>
            <w:r>
              <w:t>N/A</w:t>
            </w:r>
          </w:p>
        </w:tc>
      </w:tr>
      <w:tr w:rsidR="00E70875" w14:paraId="35C7FA70" w14:textId="77777777" w:rsidTr="40DEA982">
        <w:tc>
          <w:tcPr>
            <w:tcW w:w="2592" w:type="dxa"/>
            <w:shd w:val="clear" w:color="auto" w:fill="auto"/>
            <w:tcMar>
              <w:top w:w="100" w:type="dxa"/>
              <w:left w:w="100" w:type="dxa"/>
              <w:bottom w:w="100" w:type="dxa"/>
              <w:right w:w="100" w:type="dxa"/>
            </w:tcMar>
          </w:tcPr>
          <w:p w14:paraId="77C51919" w14:textId="77777777" w:rsidR="00E70875" w:rsidRDefault="00A46BC3">
            <w:pPr>
              <w:widowControl w:val="0"/>
              <w:pBdr>
                <w:top w:val="nil"/>
                <w:left w:val="nil"/>
                <w:bottom w:val="nil"/>
                <w:right w:val="nil"/>
                <w:between w:val="nil"/>
              </w:pBdr>
              <w:spacing w:line="240" w:lineRule="auto"/>
            </w:pPr>
            <w:r>
              <w:t xml:space="preserve">Peer Support Involvement </w:t>
            </w:r>
          </w:p>
        </w:tc>
        <w:tc>
          <w:tcPr>
            <w:tcW w:w="2592" w:type="dxa"/>
            <w:shd w:val="clear" w:color="auto" w:fill="auto"/>
            <w:tcMar>
              <w:top w:w="100" w:type="dxa"/>
              <w:left w:w="100" w:type="dxa"/>
              <w:bottom w:w="100" w:type="dxa"/>
              <w:right w:w="100" w:type="dxa"/>
            </w:tcMar>
          </w:tcPr>
          <w:p w14:paraId="5F60C66C" w14:textId="149B1C09" w:rsidR="00E70875" w:rsidRDefault="00630F63">
            <w:pPr>
              <w:widowControl w:val="0"/>
              <w:pBdr>
                <w:top w:val="nil"/>
                <w:left w:val="nil"/>
                <w:bottom w:val="nil"/>
                <w:right w:val="nil"/>
                <w:between w:val="nil"/>
              </w:pBdr>
              <w:spacing w:line="240" w:lineRule="auto"/>
            </w:pPr>
            <w:r>
              <w:t>Y</w:t>
            </w:r>
            <w:r w:rsidR="0038108F">
              <w:t>es</w:t>
            </w:r>
          </w:p>
        </w:tc>
        <w:tc>
          <w:tcPr>
            <w:tcW w:w="2592" w:type="dxa"/>
            <w:shd w:val="clear" w:color="auto" w:fill="auto"/>
            <w:tcMar>
              <w:top w:w="100" w:type="dxa"/>
              <w:left w:w="100" w:type="dxa"/>
              <w:bottom w:w="100" w:type="dxa"/>
              <w:right w:w="100" w:type="dxa"/>
            </w:tcMar>
          </w:tcPr>
          <w:p w14:paraId="1EA8FE45" w14:textId="12AD990B" w:rsidR="00E70875" w:rsidRDefault="003C6702">
            <w:pPr>
              <w:widowControl w:val="0"/>
              <w:pBdr>
                <w:top w:val="nil"/>
                <w:left w:val="nil"/>
                <w:bottom w:val="nil"/>
                <w:right w:val="nil"/>
                <w:between w:val="nil"/>
              </w:pBdr>
              <w:spacing w:line="240" w:lineRule="auto"/>
            </w:pPr>
            <w:r>
              <w:t>SMI</w:t>
            </w:r>
            <w:r w:rsidR="00B11E99">
              <w:t>,</w:t>
            </w:r>
            <w:r>
              <w:t xml:space="preserve"> SUD</w:t>
            </w:r>
          </w:p>
        </w:tc>
        <w:tc>
          <w:tcPr>
            <w:tcW w:w="2592" w:type="dxa"/>
            <w:shd w:val="clear" w:color="auto" w:fill="auto"/>
            <w:tcMar>
              <w:top w:w="100" w:type="dxa"/>
              <w:left w:w="100" w:type="dxa"/>
              <w:bottom w:w="100" w:type="dxa"/>
              <w:right w:w="100" w:type="dxa"/>
            </w:tcMar>
          </w:tcPr>
          <w:p w14:paraId="542F5928" w14:textId="7CE253A7" w:rsidR="00E70875" w:rsidRDefault="0038108F">
            <w:pPr>
              <w:widowControl w:val="0"/>
              <w:pBdr>
                <w:top w:val="nil"/>
                <w:left w:val="nil"/>
                <w:bottom w:val="nil"/>
                <w:right w:val="nil"/>
                <w:between w:val="nil"/>
              </w:pBdr>
              <w:spacing w:line="240" w:lineRule="auto"/>
            </w:pPr>
            <w:r>
              <w:t>Yes, we employ Certified Peer Support Specialists</w:t>
            </w:r>
          </w:p>
        </w:tc>
        <w:tc>
          <w:tcPr>
            <w:tcW w:w="2592" w:type="dxa"/>
            <w:shd w:val="clear" w:color="auto" w:fill="auto"/>
            <w:tcMar>
              <w:top w:w="100" w:type="dxa"/>
              <w:left w:w="100" w:type="dxa"/>
              <w:bottom w:w="100" w:type="dxa"/>
              <w:right w:w="100" w:type="dxa"/>
            </w:tcMar>
          </w:tcPr>
          <w:p w14:paraId="377C474C" w14:textId="5E752188" w:rsidR="00E70875" w:rsidRDefault="0038108F">
            <w:pPr>
              <w:widowControl w:val="0"/>
              <w:pBdr>
                <w:top w:val="nil"/>
                <w:left w:val="nil"/>
                <w:bottom w:val="nil"/>
                <w:right w:val="nil"/>
                <w:between w:val="nil"/>
              </w:pBdr>
              <w:spacing w:line="240" w:lineRule="auto"/>
            </w:pPr>
            <w:r>
              <w:t xml:space="preserve">Current staffing is </w:t>
            </w:r>
            <w:r w:rsidR="002F27C6">
              <w:t>87%</w:t>
            </w:r>
            <w:r>
              <w:t xml:space="preserve"> consumers, Board of Directors is 77% consumers</w:t>
            </w:r>
          </w:p>
        </w:tc>
      </w:tr>
      <w:tr w:rsidR="00E70875" w14:paraId="12CFEE98" w14:textId="77777777" w:rsidTr="40DEA982">
        <w:tc>
          <w:tcPr>
            <w:tcW w:w="2592" w:type="dxa"/>
            <w:shd w:val="clear" w:color="auto" w:fill="auto"/>
            <w:tcMar>
              <w:top w:w="100" w:type="dxa"/>
              <w:left w:w="100" w:type="dxa"/>
              <w:bottom w:w="100" w:type="dxa"/>
              <w:right w:w="100" w:type="dxa"/>
            </w:tcMar>
          </w:tcPr>
          <w:p w14:paraId="53DF6DA2" w14:textId="77777777" w:rsidR="00E70875" w:rsidRDefault="00A46BC3">
            <w:pPr>
              <w:widowControl w:val="0"/>
              <w:pBdr>
                <w:top w:val="nil"/>
                <w:left w:val="nil"/>
                <w:bottom w:val="nil"/>
                <w:right w:val="nil"/>
                <w:between w:val="nil"/>
              </w:pBdr>
              <w:spacing w:line="240" w:lineRule="auto"/>
            </w:pPr>
            <w:r>
              <w:t>Family Psychoeducation</w:t>
            </w:r>
          </w:p>
        </w:tc>
        <w:tc>
          <w:tcPr>
            <w:tcW w:w="2592" w:type="dxa"/>
            <w:shd w:val="clear" w:color="auto" w:fill="auto"/>
            <w:tcMar>
              <w:top w:w="100" w:type="dxa"/>
              <w:left w:w="100" w:type="dxa"/>
              <w:bottom w:w="100" w:type="dxa"/>
              <w:right w:w="100" w:type="dxa"/>
            </w:tcMar>
          </w:tcPr>
          <w:p w14:paraId="3D7DBC9D" w14:textId="1780F0E0" w:rsidR="00E70875" w:rsidRDefault="003C6702">
            <w:pPr>
              <w:widowControl w:val="0"/>
              <w:pBdr>
                <w:top w:val="nil"/>
                <w:left w:val="nil"/>
                <w:bottom w:val="nil"/>
                <w:right w:val="nil"/>
                <w:between w:val="nil"/>
              </w:pBdr>
              <w:spacing w:line="240" w:lineRule="auto"/>
            </w:pPr>
            <w:r>
              <w:t>Y</w:t>
            </w:r>
            <w:r w:rsidR="0038108F">
              <w:t>es</w:t>
            </w:r>
          </w:p>
        </w:tc>
        <w:tc>
          <w:tcPr>
            <w:tcW w:w="2592" w:type="dxa"/>
            <w:shd w:val="clear" w:color="auto" w:fill="auto"/>
            <w:tcMar>
              <w:top w:w="100" w:type="dxa"/>
              <w:left w:w="100" w:type="dxa"/>
              <w:bottom w:w="100" w:type="dxa"/>
              <w:right w:w="100" w:type="dxa"/>
            </w:tcMar>
          </w:tcPr>
          <w:p w14:paraId="1BB9A7EE" w14:textId="0098F3AE" w:rsidR="00E70875" w:rsidRDefault="003C6702">
            <w:pPr>
              <w:widowControl w:val="0"/>
              <w:pBdr>
                <w:top w:val="nil"/>
                <w:left w:val="nil"/>
                <w:bottom w:val="nil"/>
                <w:right w:val="nil"/>
                <w:between w:val="nil"/>
              </w:pBdr>
              <w:spacing w:line="240" w:lineRule="auto"/>
            </w:pPr>
            <w:r>
              <w:t>ALL</w:t>
            </w:r>
          </w:p>
        </w:tc>
        <w:tc>
          <w:tcPr>
            <w:tcW w:w="2592" w:type="dxa"/>
            <w:shd w:val="clear" w:color="auto" w:fill="auto"/>
            <w:tcMar>
              <w:top w:w="100" w:type="dxa"/>
              <w:left w:w="100" w:type="dxa"/>
              <w:bottom w:w="100" w:type="dxa"/>
              <w:right w:w="100" w:type="dxa"/>
            </w:tcMar>
          </w:tcPr>
          <w:p w14:paraId="3C6C2795" w14:textId="510C1765" w:rsidR="00E70875" w:rsidRDefault="0038108F">
            <w:pPr>
              <w:widowControl w:val="0"/>
              <w:pBdr>
                <w:top w:val="nil"/>
                <w:left w:val="nil"/>
                <w:bottom w:val="nil"/>
                <w:right w:val="nil"/>
                <w:between w:val="nil"/>
              </w:pBdr>
              <w:spacing w:line="240" w:lineRule="auto"/>
            </w:pPr>
            <w:r>
              <w:t>No; psychoeducation is provided in individualized manner</w:t>
            </w:r>
          </w:p>
        </w:tc>
        <w:tc>
          <w:tcPr>
            <w:tcW w:w="2592" w:type="dxa"/>
            <w:shd w:val="clear" w:color="auto" w:fill="auto"/>
            <w:tcMar>
              <w:top w:w="100" w:type="dxa"/>
              <w:left w:w="100" w:type="dxa"/>
              <w:bottom w:w="100" w:type="dxa"/>
              <w:right w:w="100" w:type="dxa"/>
            </w:tcMar>
          </w:tcPr>
          <w:p w14:paraId="1C375BF8" w14:textId="066BFEAB" w:rsidR="00E70875" w:rsidRDefault="006632DF">
            <w:pPr>
              <w:widowControl w:val="0"/>
              <w:pBdr>
                <w:top w:val="nil"/>
                <w:left w:val="nil"/>
                <w:bottom w:val="nil"/>
                <w:right w:val="nil"/>
                <w:between w:val="nil"/>
              </w:pBdr>
              <w:spacing w:line="240" w:lineRule="auto"/>
            </w:pPr>
            <w:r>
              <w:t xml:space="preserve">Our CNA identified </w:t>
            </w:r>
            <w:r w:rsidR="0040483B">
              <w:t xml:space="preserve">the need to incorporate family support into treatment. </w:t>
            </w:r>
          </w:p>
        </w:tc>
      </w:tr>
      <w:tr w:rsidR="00E70875" w14:paraId="2D6206AD" w14:textId="77777777" w:rsidTr="40DEA982">
        <w:tc>
          <w:tcPr>
            <w:tcW w:w="2592" w:type="dxa"/>
            <w:shd w:val="clear" w:color="auto" w:fill="auto"/>
            <w:tcMar>
              <w:top w:w="100" w:type="dxa"/>
              <w:left w:w="100" w:type="dxa"/>
              <w:bottom w:w="100" w:type="dxa"/>
              <w:right w:w="100" w:type="dxa"/>
            </w:tcMar>
          </w:tcPr>
          <w:p w14:paraId="4E010B38" w14:textId="77777777" w:rsidR="00E70875" w:rsidRDefault="00A46BC3">
            <w:pPr>
              <w:widowControl w:val="0"/>
              <w:pBdr>
                <w:top w:val="nil"/>
                <w:left w:val="nil"/>
                <w:bottom w:val="nil"/>
                <w:right w:val="nil"/>
                <w:between w:val="nil"/>
              </w:pBdr>
              <w:spacing w:line="240" w:lineRule="auto"/>
            </w:pPr>
            <w:r>
              <w:lastRenderedPageBreak/>
              <w:t>Supported Housing</w:t>
            </w:r>
          </w:p>
        </w:tc>
        <w:tc>
          <w:tcPr>
            <w:tcW w:w="2592" w:type="dxa"/>
            <w:shd w:val="clear" w:color="auto" w:fill="auto"/>
            <w:tcMar>
              <w:top w:w="100" w:type="dxa"/>
              <w:left w:w="100" w:type="dxa"/>
              <w:bottom w:w="100" w:type="dxa"/>
              <w:right w:w="100" w:type="dxa"/>
            </w:tcMar>
          </w:tcPr>
          <w:p w14:paraId="1918408F" w14:textId="6FCA15B7" w:rsidR="00E70875" w:rsidRDefault="003C6702">
            <w:pPr>
              <w:widowControl w:val="0"/>
              <w:pBdr>
                <w:top w:val="nil"/>
                <w:left w:val="nil"/>
                <w:bottom w:val="nil"/>
                <w:right w:val="nil"/>
                <w:between w:val="nil"/>
              </w:pBdr>
              <w:spacing w:line="240" w:lineRule="auto"/>
            </w:pPr>
            <w:r>
              <w:t>Y</w:t>
            </w:r>
            <w:r w:rsidR="0038108F">
              <w:t>es</w:t>
            </w:r>
          </w:p>
        </w:tc>
        <w:tc>
          <w:tcPr>
            <w:tcW w:w="2592" w:type="dxa"/>
            <w:shd w:val="clear" w:color="auto" w:fill="auto"/>
            <w:tcMar>
              <w:top w:w="100" w:type="dxa"/>
              <w:left w:w="100" w:type="dxa"/>
              <w:bottom w:w="100" w:type="dxa"/>
              <w:right w:w="100" w:type="dxa"/>
            </w:tcMar>
          </w:tcPr>
          <w:p w14:paraId="52715FED" w14:textId="59A68317" w:rsidR="00E70875" w:rsidRDefault="003C6702">
            <w:pPr>
              <w:widowControl w:val="0"/>
              <w:pBdr>
                <w:top w:val="nil"/>
                <w:left w:val="nil"/>
                <w:bottom w:val="nil"/>
                <w:right w:val="nil"/>
                <w:between w:val="nil"/>
              </w:pBdr>
              <w:spacing w:line="240" w:lineRule="auto"/>
            </w:pPr>
            <w:r>
              <w:t>SMI</w:t>
            </w:r>
            <w:r w:rsidR="0040483B">
              <w:t>,</w:t>
            </w:r>
            <w:r>
              <w:t xml:space="preserve"> SUD</w:t>
            </w:r>
          </w:p>
        </w:tc>
        <w:tc>
          <w:tcPr>
            <w:tcW w:w="2592" w:type="dxa"/>
            <w:shd w:val="clear" w:color="auto" w:fill="auto"/>
            <w:tcMar>
              <w:top w:w="100" w:type="dxa"/>
              <w:left w:w="100" w:type="dxa"/>
              <w:bottom w:w="100" w:type="dxa"/>
              <w:right w:w="100" w:type="dxa"/>
            </w:tcMar>
          </w:tcPr>
          <w:p w14:paraId="6279E6DB" w14:textId="5145FD0E" w:rsidR="00E70875" w:rsidRDefault="0038108F">
            <w:pPr>
              <w:widowControl w:val="0"/>
              <w:pBdr>
                <w:top w:val="nil"/>
                <w:left w:val="nil"/>
                <w:bottom w:val="nil"/>
                <w:right w:val="nil"/>
                <w:between w:val="nil"/>
              </w:pBdr>
              <w:spacing w:line="240" w:lineRule="auto"/>
            </w:pPr>
            <w:r>
              <w:t>Yes, we partner with Aurora to provide intensive services to support permanent housing, but do not use fidelity tools to monitor programming</w:t>
            </w:r>
          </w:p>
        </w:tc>
        <w:tc>
          <w:tcPr>
            <w:tcW w:w="2592" w:type="dxa"/>
            <w:shd w:val="clear" w:color="auto" w:fill="auto"/>
            <w:tcMar>
              <w:top w:w="100" w:type="dxa"/>
              <w:left w:w="100" w:type="dxa"/>
              <w:bottom w:w="100" w:type="dxa"/>
              <w:right w:w="100" w:type="dxa"/>
            </w:tcMar>
          </w:tcPr>
          <w:p w14:paraId="799A3EA4" w14:textId="7815A38F" w:rsidR="00E70875" w:rsidRDefault="008738D2">
            <w:pPr>
              <w:widowControl w:val="0"/>
              <w:pBdr>
                <w:top w:val="nil"/>
                <w:left w:val="nil"/>
                <w:bottom w:val="nil"/>
                <w:right w:val="nil"/>
                <w:between w:val="nil"/>
              </w:pBdr>
              <w:spacing w:line="240" w:lineRule="auto"/>
            </w:pPr>
            <w:r>
              <w:t xml:space="preserve">Our CNA identified that the SMI and SUD populations often lack permanent or stable housing. </w:t>
            </w:r>
          </w:p>
        </w:tc>
      </w:tr>
      <w:tr w:rsidR="00E70875" w14:paraId="7A96A563" w14:textId="77777777" w:rsidTr="40DEA982">
        <w:tc>
          <w:tcPr>
            <w:tcW w:w="2592" w:type="dxa"/>
            <w:shd w:val="clear" w:color="auto" w:fill="auto"/>
            <w:tcMar>
              <w:top w:w="100" w:type="dxa"/>
              <w:left w:w="100" w:type="dxa"/>
              <w:bottom w:w="100" w:type="dxa"/>
              <w:right w:w="100" w:type="dxa"/>
            </w:tcMar>
          </w:tcPr>
          <w:p w14:paraId="24A6E04F" w14:textId="77777777" w:rsidR="00E70875" w:rsidRDefault="00A46BC3">
            <w:pPr>
              <w:widowControl w:val="0"/>
              <w:pBdr>
                <w:top w:val="nil"/>
                <w:left w:val="nil"/>
                <w:bottom w:val="nil"/>
                <w:right w:val="nil"/>
                <w:between w:val="nil"/>
              </w:pBdr>
              <w:spacing w:line="240" w:lineRule="auto"/>
            </w:pPr>
            <w:r>
              <w:t>Supported Employment</w:t>
            </w:r>
          </w:p>
        </w:tc>
        <w:tc>
          <w:tcPr>
            <w:tcW w:w="2592" w:type="dxa"/>
            <w:shd w:val="clear" w:color="auto" w:fill="auto"/>
            <w:tcMar>
              <w:top w:w="100" w:type="dxa"/>
              <w:left w:w="100" w:type="dxa"/>
              <w:bottom w:w="100" w:type="dxa"/>
              <w:right w:w="100" w:type="dxa"/>
            </w:tcMar>
          </w:tcPr>
          <w:p w14:paraId="30F7F8CA" w14:textId="56F9CC67" w:rsidR="00E70875" w:rsidRDefault="003C6702">
            <w:pPr>
              <w:widowControl w:val="0"/>
              <w:pBdr>
                <w:top w:val="nil"/>
                <w:left w:val="nil"/>
                <w:bottom w:val="nil"/>
                <w:right w:val="nil"/>
                <w:between w:val="nil"/>
              </w:pBdr>
              <w:spacing w:line="240" w:lineRule="auto"/>
            </w:pPr>
            <w:r>
              <w:t>N</w:t>
            </w:r>
            <w:r w:rsidR="0038108F">
              <w:t>o</w:t>
            </w:r>
          </w:p>
        </w:tc>
        <w:tc>
          <w:tcPr>
            <w:tcW w:w="2592" w:type="dxa"/>
            <w:shd w:val="clear" w:color="auto" w:fill="auto"/>
            <w:tcMar>
              <w:top w:w="100" w:type="dxa"/>
              <w:left w:w="100" w:type="dxa"/>
              <w:bottom w:w="100" w:type="dxa"/>
              <w:right w:w="100" w:type="dxa"/>
            </w:tcMar>
          </w:tcPr>
          <w:p w14:paraId="341018CD" w14:textId="1777169B" w:rsidR="00E70875" w:rsidRDefault="0038108F">
            <w:pPr>
              <w:widowControl w:val="0"/>
              <w:pBdr>
                <w:top w:val="nil"/>
                <w:left w:val="nil"/>
                <w:bottom w:val="nil"/>
                <w:right w:val="nil"/>
                <w:between w:val="nil"/>
              </w:pBdr>
              <w:spacing w:line="240" w:lineRule="auto"/>
            </w:pPr>
            <w:r>
              <w:t>We partner with Vocational Rehabilitation and provide skills training to support individuals as clinically indicated</w:t>
            </w:r>
          </w:p>
        </w:tc>
        <w:tc>
          <w:tcPr>
            <w:tcW w:w="2592" w:type="dxa"/>
            <w:shd w:val="clear" w:color="auto" w:fill="auto"/>
            <w:tcMar>
              <w:top w:w="100" w:type="dxa"/>
              <w:left w:w="100" w:type="dxa"/>
              <w:bottom w:w="100" w:type="dxa"/>
              <w:right w:w="100" w:type="dxa"/>
            </w:tcMar>
          </w:tcPr>
          <w:p w14:paraId="68944BE2" w14:textId="7074DE46" w:rsidR="00E70875" w:rsidRDefault="0038108F">
            <w:pPr>
              <w:widowControl w:val="0"/>
              <w:pBdr>
                <w:top w:val="nil"/>
                <w:left w:val="nil"/>
                <w:bottom w:val="nil"/>
                <w:right w:val="nil"/>
                <w:between w:val="nil"/>
              </w:pBdr>
              <w:spacing w:line="240" w:lineRule="auto"/>
            </w:pPr>
            <w:r>
              <w:t>N/A</w:t>
            </w:r>
          </w:p>
        </w:tc>
        <w:tc>
          <w:tcPr>
            <w:tcW w:w="2592" w:type="dxa"/>
            <w:shd w:val="clear" w:color="auto" w:fill="auto"/>
            <w:tcMar>
              <w:top w:w="100" w:type="dxa"/>
              <w:left w:w="100" w:type="dxa"/>
              <w:bottom w:w="100" w:type="dxa"/>
              <w:right w:w="100" w:type="dxa"/>
            </w:tcMar>
          </w:tcPr>
          <w:p w14:paraId="1C300E05" w14:textId="3A4032C5" w:rsidR="00E70875" w:rsidRDefault="00A71623">
            <w:pPr>
              <w:widowControl w:val="0"/>
              <w:pBdr>
                <w:top w:val="nil"/>
                <w:left w:val="nil"/>
                <w:bottom w:val="nil"/>
                <w:right w:val="nil"/>
                <w:between w:val="nil"/>
              </w:pBdr>
              <w:spacing w:line="240" w:lineRule="auto"/>
            </w:pPr>
            <w:ins w:id="1" w:author="Author">
              <w:r>
                <w:t xml:space="preserve">Through engagement with clients to inform programming </w:t>
              </w:r>
              <w:r w:rsidR="000F12F0">
                <w:t xml:space="preserve">we learned they face significant barriers in obtaining </w:t>
              </w:r>
            </w:ins>
            <w:r w:rsidR="007075DB">
              <w:t>competitive</w:t>
            </w:r>
            <w:ins w:id="2" w:author="Author">
              <w:r w:rsidR="000F12F0">
                <w:t xml:space="preserve"> employment. </w:t>
              </w:r>
            </w:ins>
            <w:del w:id="3" w:author="Author">
              <w:r w:rsidR="0038108F" w:rsidDel="00A71623">
                <w:delText xml:space="preserve"> served who are unemployed</w:delText>
              </w:r>
            </w:del>
            <w:commentRangeStart w:id="4"/>
            <w:commentRangeEnd w:id="4"/>
            <w:r w:rsidR="003902CA" w:rsidDel="00A71623">
              <w:rPr>
                <w:rStyle w:val="CommentReference"/>
              </w:rPr>
              <w:commentReference w:id="4"/>
            </w:r>
            <w:del w:id="5" w:author="Author">
              <w:r w:rsidR="00184952" w:rsidDel="00A71623">
                <w:delText xml:space="preserve"> People living with SMI and SUD face significant  in obtaining compet</w:delText>
              </w:r>
              <w:r w:rsidR="00626DAC" w:rsidDel="00A71623">
                <w:delText>itive employment</w:delText>
              </w:r>
              <w:r w:rsidR="00184952" w:rsidDel="00A71623">
                <w:delText>iv</w:delText>
              </w:r>
            </w:del>
          </w:p>
        </w:tc>
      </w:tr>
      <w:tr w:rsidR="00E70875" w14:paraId="12E01CDF" w14:textId="77777777" w:rsidTr="40DEA982">
        <w:tc>
          <w:tcPr>
            <w:tcW w:w="2592" w:type="dxa"/>
            <w:shd w:val="clear" w:color="auto" w:fill="auto"/>
            <w:tcMar>
              <w:top w:w="100" w:type="dxa"/>
              <w:left w:w="100" w:type="dxa"/>
              <w:bottom w:w="100" w:type="dxa"/>
              <w:right w:w="100" w:type="dxa"/>
            </w:tcMar>
          </w:tcPr>
          <w:p w14:paraId="0053C36D" w14:textId="77777777" w:rsidR="00E70875" w:rsidRDefault="00A46BC3">
            <w:pPr>
              <w:widowControl w:val="0"/>
              <w:pBdr>
                <w:top w:val="nil"/>
                <w:left w:val="nil"/>
                <w:bottom w:val="nil"/>
                <w:right w:val="nil"/>
                <w:between w:val="nil"/>
              </w:pBdr>
              <w:spacing w:line="240" w:lineRule="auto"/>
            </w:pPr>
            <w:r>
              <w:t>Strengthening Families Program</w:t>
            </w:r>
          </w:p>
        </w:tc>
        <w:tc>
          <w:tcPr>
            <w:tcW w:w="2592" w:type="dxa"/>
            <w:shd w:val="clear" w:color="auto" w:fill="auto"/>
            <w:tcMar>
              <w:top w:w="100" w:type="dxa"/>
              <w:left w:w="100" w:type="dxa"/>
              <w:bottom w:w="100" w:type="dxa"/>
              <w:right w:w="100" w:type="dxa"/>
            </w:tcMar>
          </w:tcPr>
          <w:p w14:paraId="287CD4D6" w14:textId="30691F20" w:rsidR="00E70875" w:rsidRDefault="003C6702">
            <w:pPr>
              <w:widowControl w:val="0"/>
              <w:pBdr>
                <w:top w:val="nil"/>
                <w:left w:val="nil"/>
                <w:bottom w:val="nil"/>
                <w:right w:val="nil"/>
                <w:between w:val="nil"/>
              </w:pBdr>
              <w:spacing w:line="240" w:lineRule="auto"/>
            </w:pPr>
            <w:r>
              <w:t>N</w:t>
            </w:r>
            <w:r w:rsidR="0038108F">
              <w:t>o</w:t>
            </w:r>
          </w:p>
        </w:tc>
        <w:tc>
          <w:tcPr>
            <w:tcW w:w="2592" w:type="dxa"/>
            <w:shd w:val="clear" w:color="auto" w:fill="auto"/>
            <w:tcMar>
              <w:top w:w="100" w:type="dxa"/>
              <w:left w:w="100" w:type="dxa"/>
              <w:bottom w:w="100" w:type="dxa"/>
              <w:right w:w="100" w:type="dxa"/>
            </w:tcMar>
          </w:tcPr>
          <w:p w14:paraId="57FDDDF9" w14:textId="340493A5" w:rsidR="00E70875" w:rsidRDefault="0038108F">
            <w:pPr>
              <w:widowControl w:val="0"/>
              <w:pBdr>
                <w:top w:val="nil"/>
                <w:left w:val="nil"/>
                <w:bottom w:val="nil"/>
                <w:right w:val="nil"/>
                <w:between w:val="nil"/>
              </w:pBdr>
              <w:spacing w:line="240" w:lineRule="auto"/>
            </w:pPr>
            <w:r>
              <w:t>Currently utilizing Nurturing Parenting which is more cost effective, but open to this EBP</w:t>
            </w:r>
          </w:p>
        </w:tc>
        <w:tc>
          <w:tcPr>
            <w:tcW w:w="2592" w:type="dxa"/>
            <w:shd w:val="clear" w:color="auto" w:fill="auto"/>
            <w:tcMar>
              <w:top w:w="100" w:type="dxa"/>
              <w:left w:w="100" w:type="dxa"/>
              <w:bottom w:w="100" w:type="dxa"/>
              <w:right w:w="100" w:type="dxa"/>
            </w:tcMar>
          </w:tcPr>
          <w:p w14:paraId="41398594" w14:textId="548A024F" w:rsidR="00E70875" w:rsidRDefault="0038108F">
            <w:pPr>
              <w:widowControl w:val="0"/>
              <w:pBdr>
                <w:top w:val="nil"/>
                <w:left w:val="nil"/>
                <w:bottom w:val="nil"/>
                <w:right w:val="nil"/>
                <w:between w:val="nil"/>
              </w:pBdr>
              <w:spacing w:line="240" w:lineRule="auto"/>
            </w:pPr>
            <w:r>
              <w:t>N/A</w:t>
            </w:r>
          </w:p>
        </w:tc>
        <w:tc>
          <w:tcPr>
            <w:tcW w:w="2592" w:type="dxa"/>
            <w:shd w:val="clear" w:color="auto" w:fill="auto"/>
            <w:tcMar>
              <w:top w:w="100" w:type="dxa"/>
              <w:left w:w="100" w:type="dxa"/>
              <w:bottom w:w="100" w:type="dxa"/>
              <w:right w:w="100" w:type="dxa"/>
            </w:tcMar>
          </w:tcPr>
          <w:p w14:paraId="56C65CBA" w14:textId="5268B607" w:rsidR="00E70875" w:rsidRDefault="0038108F">
            <w:pPr>
              <w:widowControl w:val="0"/>
              <w:pBdr>
                <w:top w:val="nil"/>
                <w:left w:val="nil"/>
                <w:bottom w:val="nil"/>
                <w:right w:val="nil"/>
                <w:between w:val="nil"/>
              </w:pBdr>
              <w:spacing w:line="240" w:lineRule="auto"/>
            </w:pPr>
            <w:r>
              <w:t>N/A</w:t>
            </w:r>
          </w:p>
        </w:tc>
      </w:tr>
      <w:tr w:rsidR="00E70875" w14:paraId="4AF841D2" w14:textId="77777777" w:rsidTr="40DEA982">
        <w:tc>
          <w:tcPr>
            <w:tcW w:w="2592" w:type="dxa"/>
            <w:shd w:val="clear" w:color="auto" w:fill="auto"/>
            <w:tcMar>
              <w:top w:w="100" w:type="dxa"/>
              <w:left w:w="100" w:type="dxa"/>
              <w:bottom w:w="100" w:type="dxa"/>
              <w:right w:w="100" w:type="dxa"/>
            </w:tcMar>
          </w:tcPr>
          <w:p w14:paraId="3AC04D8F" w14:textId="77777777" w:rsidR="00E70875" w:rsidRDefault="00A46BC3">
            <w:pPr>
              <w:widowControl w:val="0"/>
              <w:pBdr>
                <w:top w:val="nil"/>
                <w:left w:val="nil"/>
                <w:bottom w:val="nil"/>
                <w:right w:val="nil"/>
                <w:between w:val="nil"/>
              </w:pBdr>
              <w:spacing w:line="240" w:lineRule="auto"/>
            </w:pPr>
            <w:r>
              <w:lastRenderedPageBreak/>
              <w:t>Child-Parent Psychotherapy (CPP)</w:t>
            </w:r>
          </w:p>
        </w:tc>
        <w:tc>
          <w:tcPr>
            <w:tcW w:w="2592" w:type="dxa"/>
            <w:shd w:val="clear" w:color="auto" w:fill="auto"/>
            <w:tcMar>
              <w:top w:w="100" w:type="dxa"/>
              <w:left w:w="100" w:type="dxa"/>
              <w:bottom w:w="100" w:type="dxa"/>
              <w:right w:w="100" w:type="dxa"/>
            </w:tcMar>
          </w:tcPr>
          <w:p w14:paraId="7E6C49C7" w14:textId="62DB5FF5" w:rsidR="00E70875" w:rsidRDefault="0038108F">
            <w:pPr>
              <w:widowControl w:val="0"/>
              <w:pBdr>
                <w:top w:val="nil"/>
                <w:left w:val="nil"/>
                <w:bottom w:val="nil"/>
                <w:right w:val="nil"/>
                <w:between w:val="nil"/>
              </w:pBdr>
              <w:spacing w:line="240" w:lineRule="auto"/>
            </w:pPr>
            <w:r>
              <w:t>No</w:t>
            </w:r>
          </w:p>
        </w:tc>
        <w:tc>
          <w:tcPr>
            <w:tcW w:w="2592" w:type="dxa"/>
            <w:shd w:val="clear" w:color="auto" w:fill="auto"/>
            <w:tcMar>
              <w:top w:w="100" w:type="dxa"/>
              <w:left w:w="100" w:type="dxa"/>
              <w:bottom w:w="100" w:type="dxa"/>
              <w:right w:w="100" w:type="dxa"/>
            </w:tcMar>
          </w:tcPr>
          <w:p w14:paraId="1B57478A" w14:textId="48BAF03E" w:rsidR="00E70875" w:rsidRDefault="0038108F">
            <w:pPr>
              <w:widowControl w:val="0"/>
              <w:pBdr>
                <w:top w:val="nil"/>
                <w:left w:val="nil"/>
                <w:bottom w:val="nil"/>
                <w:right w:val="nil"/>
                <w:between w:val="nil"/>
              </w:pBdr>
              <w:spacing w:line="240" w:lineRule="auto"/>
            </w:pPr>
            <w:r>
              <w:t>Currently utilizing Parent Child Interactive Therapy (PCIT)</w:t>
            </w:r>
            <w:r w:rsidR="00A3764F">
              <w:t>; open to this EBP if affordable training and implementation</w:t>
            </w:r>
          </w:p>
        </w:tc>
        <w:tc>
          <w:tcPr>
            <w:tcW w:w="2592" w:type="dxa"/>
            <w:shd w:val="clear" w:color="auto" w:fill="auto"/>
            <w:tcMar>
              <w:top w:w="100" w:type="dxa"/>
              <w:left w:w="100" w:type="dxa"/>
              <w:bottom w:w="100" w:type="dxa"/>
              <w:right w:w="100" w:type="dxa"/>
            </w:tcMar>
          </w:tcPr>
          <w:p w14:paraId="7E603080" w14:textId="07204582" w:rsidR="00E70875" w:rsidRDefault="00A3764F">
            <w:pPr>
              <w:widowControl w:val="0"/>
              <w:pBdr>
                <w:top w:val="nil"/>
                <w:left w:val="nil"/>
                <w:bottom w:val="nil"/>
                <w:right w:val="nil"/>
                <w:between w:val="nil"/>
              </w:pBdr>
              <w:spacing w:line="240" w:lineRule="auto"/>
            </w:pPr>
            <w:r>
              <w:t>N/A</w:t>
            </w:r>
          </w:p>
        </w:tc>
        <w:tc>
          <w:tcPr>
            <w:tcW w:w="2592" w:type="dxa"/>
            <w:shd w:val="clear" w:color="auto" w:fill="auto"/>
            <w:tcMar>
              <w:top w:w="100" w:type="dxa"/>
              <w:left w:w="100" w:type="dxa"/>
              <w:bottom w:w="100" w:type="dxa"/>
              <w:right w:w="100" w:type="dxa"/>
            </w:tcMar>
          </w:tcPr>
          <w:p w14:paraId="4B31A79E" w14:textId="56FD9095" w:rsidR="00E70875" w:rsidRDefault="00A3764F">
            <w:pPr>
              <w:widowControl w:val="0"/>
              <w:pBdr>
                <w:top w:val="nil"/>
                <w:left w:val="nil"/>
                <w:bottom w:val="nil"/>
                <w:right w:val="nil"/>
                <w:between w:val="nil"/>
              </w:pBdr>
              <w:spacing w:line="240" w:lineRule="auto"/>
            </w:pPr>
            <w:r>
              <w:t>N/A</w:t>
            </w:r>
          </w:p>
        </w:tc>
      </w:tr>
      <w:tr w:rsidR="00E70875" w14:paraId="5D6EA054" w14:textId="77777777" w:rsidTr="40DEA982">
        <w:tc>
          <w:tcPr>
            <w:tcW w:w="2592" w:type="dxa"/>
            <w:shd w:val="clear" w:color="auto" w:fill="auto"/>
            <w:tcMar>
              <w:top w:w="100" w:type="dxa"/>
              <w:left w:w="100" w:type="dxa"/>
              <w:bottom w:w="100" w:type="dxa"/>
              <w:right w:w="100" w:type="dxa"/>
            </w:tcMar>
          </w:tcPr>
          <w:p w14:paraId="310204EF" w14:textId="77777777" w:rsidR="00E70875" w:rsidRDefault="00A46BC3">
            <w:pPr>
              <w:widowControl w:val="0"/>
              <w:spacing w:line="240" w:lineRule="auto"/>
            </w:pPr>
            <w:r>
              <w:t>Cognitive Behavioral Therapy (CBT)</w:t>
            </w:r>
          </w:p>
        </w:tc>
        <w:tc>
          <w:tcPr>
            <w:tcW w:w="2592" w:type="dxa"/>
            <w:shd w:val="clear" w:color="auto" w:fill="auto"/>
            <w:tcMar>
              <w:top w:w="100" w:type="dxa"/>
              <w:left w:w="100" w:type="dxa"/>
              <w:bottom w:w="100" w:type="dxa"/>
              <w:right w:w="100" w:type="dxa"/>
            </w:tcMar>
          </w:tcPr>
          <w:p w14:paraId="35841107" w14:textId="0B68E3AE" w:rsidR="00E70875" w:rsidRDefault="00A3764F">
            <w:pPr>
              <w:widowControl w:val="0"/>
              <w:pBdr>
                <w:top w:val="nil"/>
                <w:left w:val="nil"/>
                <w:bottom w:val="nil"/>
                <w:right w:val="nil"/>
                <w:between w:val="nil"/>
              </w:pBdr>
              <w:spacing w:line="240" w:lineRule="auto"/>
            </w:pPr>
            <w:r>
              <w:t>Yes</w:t>
            </w:r>
          </w:p>
        </w:tc>
        <w:tc>
          <w:tcPr>
            <w:tcW w:w="2592" w:type="dxa"/>
            <w:shd w:val="clear" w:color="auto" w:fill="auto"/>
            <w:tcMar>
              <w:top w:w="100" w:type="dxa"/>
              <w:left w:w="100" w:type="dxa"/>
              <w:bottom w:w="100" w:type="dxa"/>
              <w:right w:w="100" w:type="dxa"/>
            </w:tcMar>
          </w:tcPr>
          <w:p w14:paraId="268E08F8" w14:textId="67D0A42E" w:rsidR="00E70875" w:rsidRDefault="003C6702">
            <w:pPr>
              <w:widowControl w:val="0"/>
              <w:pBdr>
                <w:top w:val="nil"/>
                <w:left w:val="nil"/>
                <w:bottom w:val="nil"/>
                <w:right w:val="nil"/>
                <w:between w:val="nil"/>
              </w:pBdr>
              <w:spacing w:line="240" w:lineRule="auto"/>
            </w:pPr>
            <w:r>
              <w:t>ALL</w:t>
            </w:r>
          </w:p>
        </w:tc>
        <w:tc>
          <w:tcPr>
            <w:tcW w:w="2592" w:type="dxa"/>
            <w:shd w:val="clear" w:color="auto" w:fill="auto"/>
            <w:tcMar>
              <w:top w:w="100" w:type="dxa"/>
              <w:left w:w="100" w:type="dxa"/>
              <w:bottom w:w="100" w:type="dxa"/>
              <w:right w:w="100" w:type="dxa"/>
            </w:tcMar>
          </w:tcPr>
          <w:p w14:paraId="31FADA40" w14:textId="7DEC77E6" w:rsidR="00E70875" w:rsidRDefault="00A3764F">
            <w:pPr>
              <w:widowControl w:val="0"/>
              <w:pBdr>
                <w:top w:val="nil"/>
                <w:left w:val="nil"/>
                <w:bottom w:val="nil"/>
                <w:right w:val="nil"/>
                <w:between w:val="nil"/>
              </w:pBdr>
              <w:spacing w:line="240" w:lineRule="auto"/>
            </w:pPr>
            <w:r>
              <w:t xml:space="preserve">No; therapists trained in this model and </w:t>
            </w:r>
            <w:r w:rsidR="000E0A8F">
              <w:t xml:space="preserve">clinically </w:t>
            </w:r>
            <w:r>
              <w:t>supervised to monitor; do not use fidelity monitoring tools</w:t>
            </w:r>
          </w:p>
        </w:tc>
        <w:tc>
          <w:tcPr>
            <w:tcW w:w="2592" w:type="dxa"/>
            <w:shd w:val="clear" w:color="auto" w:fill="auto"/>
            <w:tcMar>
              <w:top w:w="100" w:type="dxa"/>
              <w:left w:w="100" w:type="dxa"/>
              <w:bottom w:w="100" w:type="dxa"/>
              <w:right w:w="100" w:type="dxa"/>
            </w:tcMar>
          </w:tcPr>
          <w:p w14:paraId="7F93A003" w14:textId="2ACC1730" w:rsidR="00E70875" w:rsidRDefault="0058114F">
            <w:pPr>
              <w:widowControl w:val="0"/>
              <w:pBdr>
                <w:top w:val="nil"/>
                <w:left w:val="nil"/>
                <w:bottom w:val="nil"/>
                <w:right w:val="nil"/>
                <w:between w:val="nil"/>
              </w:pBdr>
              <w:spacing w:line="240" w:lineRule="auto"/>
            </w:pPr>
            <w:del w:id="6" w:author="Author">
              <w:r>
                <w:delText xml:space="preserve"> Our CNA indicated the need for evidence-supported interventions for the populations we serve.</w:delText>
              </w:r>
            </w:del>
            <w:ins w:id="7" w:author="Author">
              <w:r w:rsidR="00A9203E">
                <w:t xml:space="preserve">The CNA revealed depression, anxiety, and </w:t>
              </w:r>
              <w:r w:rsidR="00AE1AEC">
                <w:t xml:space="preserve">SUD as prevalent diagnoses in the community.  CBT is </w:t>
              </w:r>
              <w:r w:rsidR="00326274">
                <w:t xml:space="preserve">found to be effective in addressing these diagnoses. </w:t>
              </w:r>
            </w:ins>
            <w:r>
              <w:t xml:space="preserve"> </w:t>
            </w:r>
          </w:p>
        </w:tc>
      </w:tr>
      <w:tr w:rsidR="00E70875" w14:paraId="5DC4385A" w14:textId="77777777" w:rsidTr="40DEA982">
        <w:tc>
          <w:tcPr>
            <w:tcW w:w="2592" w:type="dxa"/>
            <w:shd w:val="clear" w:color="auto" w:fill="auto"/>
            <w:tcMar>
              <w:top w:w="100" w:type="dxa"/>
              <w:left w:w="100" w:type="dxa"/>
              <w:bottom w:w="100" w:type="dxa"/>
              <w:right w:w="100" w:type="dxa"/>
            </w:tcMar>
          </w:tcPr>
          <w:p w14:paraId="78099F7D" w14:textId="77777777" w:rsidR="00E70875" w:rsidRDefault="00A46BC3">
            <w:pPr>
              <w:widowControl w:val="0"/>
              <w:pBdr>
                <w:top w:val="nil"/>
                <w:left w:val="nil"/>
                <w:bottom w:val="nil"/>
                <w:right w:val="nil"/>
                <w:between w:val="nil"/>
              </w:pBdr>
              <w:spacing w:line="240" w:lineRule="auto"/>
            </w:pPr>
            <w:r>
              <w:t>Trauma Focused Cognitive Behavior Therapy (TF-CBT)</w:t>
            </w:r>
          </w:p>
        </w:tc>
        <w:tc>
          <w:tcPr>
            <w:tcW w:w="2592" w:type="dxa"/>
            <w:shd w:val="clear" w:color="auto" w:fill="auto"/>
            <w:tcMar>
              <w:top w:w="100" w:type="dxa"/>
              <w:left w:w="100" w:type="dxa"/>
              <w:bottom w:w="100" w:type="dxa"/>
              <w:right w:w="100" w:type="dxa"/>
            </w:tcMar>
          </w:tcPr>
          <w:p w14:paraId="24386A9C" w14:textId="2F178E93" w:rsidR="00E70875" w:rsidRDefault="003C6702">
            <w:pPr>
              <w:widowControl w:val="0"/>
              <w:pBdr>
                <w:top w:val="nil"/>
                <w:left w:val="nil"/>
                <w:bottom w:val="nil"/>
                <w:right w:val="nil"/>
                <w:between w:val="nil"/>
              </w:pBdr>
              <w:spacing w:line="240" w:lineRule="auto"/>
            </w:pPr>
            <w:r>
              <w:t>Y</w:t>
            </w:r>
            <w:r w:rsidR="00A3764F">
              <w:t>es</w:t>
            </w:r>
          </w:p>
        </w:tc>
        <w:tc>
          <w:tcPr>
            <w:tcW w:w="2592" w:type="dxa"/>
            <w:shd w:val="clear" w:color="auto" w:fill="auto"/>
            <w:tcMar>
              <w:top w:w="100" w:type="dxa"/>
              <w:left w:w="100" w:type="dxa"/>
              <w:bottom w:w="100" w:type="dxa"/>
              <w:right w:w="100" w:type="dxa"/>
            </w:tcMar>
          </w:tcPr>
          <w:p w14:paraId="235EA13D" w14:textId="3453B01E" w:rsidR="00E70875" w:rsidRDefault="003C6702">
            <w:pPr>
              <w:widowControl w:val="0"/>
              <w:pBdr>
                <w:top w:val="nil"/>
                <w:left w:val="nil"/>
                <w:bottom w:val="nil"/>
                <w:right w:val="nil"/>
                <w:between w:val="nil"/>
              </w:pBdr>
              <w:spacing w:line="240" w:lineRule="auto"/>
            </w:pPr>
            <w:r>
              <w:t>ALL</w:t>
            </w:r>
          </w:p>
        </w:tc>
        <w:tc>
          <w:tcPr>
            <w:tcW w:w="2592" w:type="dxa"/>
            <w:shd w:val="clear" w:color="auto" w:fill="auto"/>
            <w:tcMar>
              <w:top w:w="100" w:type="dxa"/>
              <w:left w:w="100" w:type="dxa"/>
              <w:bottom w:w="100" w:type="dxa"/>
              <w:right w:w="100" w:type="dxa"/>
            </w:tcMar>
          </w:tcPr>
          <w:p w14:paraId="005C6E57" w14:textId="12E9820A" w:rsidR="00E70875" w:rsidRDefault="003C6702">
            <w:pPr>
              <w:widowControl w:val="0"/>
              <w:pBdr>
                <w:top w:val="nil"/>
                <w:left w:val="nil"/>
                <w:bottom w:val="nil"/>
                <w:right w:val="nil"/>
                <w:between w:val="nil"/>
              </w:pBdr>
              <w:spacing w:line="240" w:lineRule="auto"/>
            </w:pPr>
            <w:r>
              <w:t>Y</w:t>
            </w:r>
            <w:r w:rsidR="00A3764F">
              <w:t>es</w:t>
            </w:r>
            <w:r w:rsidR="006B7A5E">
              <w:t>; on site supervisors and supervision groups monitor for fidelity through live supervision</w:t>
            </w:r>
            <w:r w:rsidR="00991C3C">
              <w:t>, case consultation,</w:t>
            </w:r>
            <w:r w:rsidR="006B7A5E">
              <w:t xml:space="preserve"> and documentation reviews</w:t>
            </w:r>
          </w:p>
        </w:tc>
        <w:tc>
          <w:tcPr>
            <w:tcW w:w="2592" w:type="dxa"/>
            <w:shd w:val="clear" w:color="auto" w:fill="auto"/>
            <w:tcMar>
              <w:top w:w="100" w:type="dxa"/>
              <w:left w:w="100" w:type="dxa"/>
              <w:bottom w:w="100" w:type="dxa"/>
              <w:right w:w="100" w:type="dxa"/>
            </w:tcMar>
          </w:tcPr>
          <w:p w14:paraId="7501B686" w14:textId="47C4CD43" w:rsidR="00E70875" w:rsidRDefault="0058114F">
            <w:pPr>
              <w:widowControl w:val="0"/>
              <w:pBdr>
                <w:top w:val="nil"/>
                <w:left w:val="nil"/>
                <w:bottom w:val="nil"/>
                <w:right w:val="nil"/>
                <w:between w:val="nil"/>
              </w:pBdr>
              <w:spacing w:line="240" w:lineRule="auto"/>
            </w:pPr>
            <w:r>
              <w:t xml:space="preserve">Our CNA identified a need for evidence-supported interventions for persons with a trauma history. </w:t>
            </w:r>
            <w:r w:rsidR="00A3764F">
              <w:t xml:space="preserve"> </w:t>
            </w:r>
            <w:r w:rsidR="7BEFA953">
              <w:t xml:space="preserve">92% of clients scored at least a 1 on the ACE, with 32% </w:t>
            </w:r>
            <w:r w:rsidR="7BEFA953">
              <w:lastRenderedPageBreak/>
              <w:t>scoring 6 or more.</w:t>
            </w:r>
          </w:p>
        </w:tc>
      </w:tr>
      <w:tr w:rsidR="00E70875" w14:paraId="2A5A99B4" w14:textId="77777777" w:rsidTr="40DEA982">
        <w:tc>
          <w:tcPr>
            <w:tcW w:w="2592" w:type="dxa"/>
            <w:shd w:val="clear" w:color="auto" w:fill="auto"/>
            <w:tcMar>
              <w:top w:w="100" w:type="dxa"/>
              <w:left w:w="100" w:type="dxa"/>
              <w:bottom w:w="100" w:type="dxa"/>
              <w:right w:w="100" w:type="dxa"/>
            </w:tcMar>
          </w:tcPr>
          <w:p w14:paraId="4BB2BEB8" w14:textId="77777777" w:rsidR="00E70875" w:rsidRDefault="00A46BC3">
            <w:pPr>
              <w:widowControl w:val="0"/>
              <w:spacing w:line="240" w:lineRule="auto"/>
            </w:pPr>
            <w:r>
              <w:lastRenderedPageBreak/>
              <w:t>Cognitive Behavioral Therapy for psychosis (</w:t>
            </w:r>
            <w:proofErr w:type="spellStart"/>
            <w:r>
              <w:t>CBTp</w:t>
            </w:r>
            <w:proofErr w:type="spellEnd"/>
            <w:r>
              <w:t xml:space="preserve">) </w:t>
            </w:r>
          </w:p>
        </w:tc>
        <w:tc>
          <w:tcPr>
            <w:tcW w:w="2592" w:type="dxa"/>
            <w:shd w:val="clear" w:color="auto" w:fill="auto"/>
            <w:tcMar>
              <w:top w:w="100" w:type="dxa"/>
              <w:left w:w="100" w:type="dxa"/>
              <w:bottom w:w="100" w:type="dxa"/>
              <w:right w:w="100" w:type="dxa"/>
            </w:tcMar>
          </w:tcPr>
          <w:p w14:paraId="234B7382" w14:textId="1812D01B" w:rsidR="00E70875" w:rsidRDefault="003C6702">
            <w:pPr>
              <w:widowControl w:val="0"/>
              <w:pBdr>
                <w:top w:val="nil"/>
                <w:left w:val="nil"/>
                <w:bottom w:val="nil"/>
                <w:right w:val="nil"/>
                <w:between w:val="nil"/>
              </w:pBdr>
              <w:spacing w:line="240" w:lineRule="auto"/>
            </w:pPr>
            <w:r>
              <w:t>Y</w:t>
            </w:r>
            <w:r w:rsidR="00A3764F">
              <w:t>es</w:t>
            </w:r>
          </w:p>
        </w:tc>
        <w:tc>
          <w:tcPr>
            <w:tcW w:w="2592" w:type="dxa"/>
            <w:shd w:val="clear" w:color="auto" w:fill="auto"/>
            <w:tcMar>
              <w:top w:w="100" w:type="dxa"/>
              <w:left w:w="100" w:type="dxa"/>
              <w:bottom w:w="100" w:type="dxa"/>
              <w:right w:w="100" w:type="dxa"/>
            </w:tcMar>
          </w:tcPr>
          <w:p w14:paraId="209B13D3" w14:textId="38AD4C47" w:rsidR="00E70875" w:rsidRDefault="003C6702">
            <w:pPr>
              <w:widowControl w:val="0"/>
              <w:pBdr>
                <w:top w:val="nil"/>
                <w:left w:val="nil"/>
                <w:bottom w:val="nil"/>
                <w:right w:val="nil"/>
                <w:between w:val="nil"/>
              </w:pBdr>
              <w:spacing w:line="240" w:lineRule="auto"/>
            </w:pPr>
            <w:r>
              <w:t>SMI</w:t>
            </w:r>
            <w:r w:rsidR="0061385F">
              <w:t>,</w:t>
            </w:r>
            <w:r>
              <w:t xml:space="preserve"> SUD</w:t>
            </w:r>
          </w:p>
        </w:tc>
        <w:tc>
          <w:tcPr>
            <w:tcW w:w="2592" w:type="dxa"/>
            <w:shd w:val="clear" w:color="auto" w:fill="auto"/>
            <w:tcMar>
              <w:top w:w="100" w:type="dxa"/>
              <w:left w:w="100" w:type="dxa"/>
              <w:bottom w:w="100" w:type="dxa"/>
              <w:right w:w="100" w:type="dxa"/>
            </w:tcMar>
          </w:tcPr>
          <w:p w14:paraId="78545812" w14:textId="15612392" w:rsidR="00E70875" w:rsidRDefault="003C6702">
            <w:pPr>
              <w:widowControl w:val="0"/>
              <w:pBdr>
                <w:top w:val="nil"/>
                <w:left w:val="nil"/>
                <w:bottom w:val="nil"/>
                <w:right w:val="nil"/>
                <w:between w:val="nil"/>
              </w:pBdr>
              <w:spacing w:line="240" w:lineRule="auto"/>
            </w:pPr>
            <w:r>
              <w:t>N</w:t>
            </w:r>
            <w:r w:rsidR="00A3764F">
              <w:t>o; staff trained in this model, but not monitoring for fidelity</w:t>
            </w:r>
          </w:p>
        </w:tc>
        <w:tc>
          <w:tcPr>
            <w:tcW w:w="2592" w:type="dxa"/>
            <w:shd w:val="clear" w:color="auto" w:fill="auto"/>
            <w:tcMar>
              <w:top w:w="100" w:type="dxa"/>
              <w:left w:w="100" w:type="dxa"/>
              <w:bottom w:w="100" w:type="dxa"/>
              <w:right w:w="100" w:type="dxa"/>
            </w:tcMar>
          </w:tcPr>
          <w:p w14:paraId="56C3A33F" w14:textId="26733C33" w:rsidR="00E70875" w:rsidRDefault="0058114F">
            <w:pPr>
              <w:widowControl w:val="0"/>
              <w:pBdr>
                <w:top w:val="nil"/>
                <w:left w:val="nil"/>
                <w:bottom w:val="nil"/>
                <w:right w:val="nil"/>
                <w:between w:val="nil"/>
              </w:pBdr>
              <w:spacing w:line="240" w:lineRule="auto"/>
            </w:pPr>
            <w:r>
              <w:t>Our CNA</w:t>
            </w:r>
            <w:r w:rsidDel="006572FF">
              <w:t xml:space="preserve"> </w:t>
            </w:r>
            <w:r w:rsidR="00A3764F">
              <w:t xml:space="preserve">identified </w:t>
            </w:r>
            <w:r w:rsidR="0061385F">
              <w:t xml:space="preserve">a need for an intervention for those </w:t>
            </w:r>
            <w:r w:rsidR="00A3764F">
              <w:t>with psychotic disorders needing specialized EBP</w:t>
            </w:r>
            <w:r w:rsidR="0061385F">
              <w:t>.</w:t>
            </w:r>
          </w:p>
        </w:tc>
      </w:tr>
      <w:tr w:rsidR="00E70875" w14:paraId="52EF551D" w14:textId="77777777" w:rsidTr="40DEA982">
        <w:tc>
          <w:tcPr>
            <w:tcW w:w="2592" w:type="dxa"/>
            <w:shd w:val="clear" w:color="auto" w:fill="auto"/>
            <w:tcMar>
              <w:top w:w="100" w:type="dxa"/>
              <w:left w:w="100" w:type="dxa"/>
              <w:bottom w:w="100" w:type="dxa"/>
              <w:right w:w="100" w:type="dxa"/>
            </w:tcMar>
          </w:tcPr>
          <w:p w14:paraId="70C764DB" w14:textId="77777777" w:rsidR="00E70875" w:rsidRDefault="00A46BC3">
            <w:pPr>
              <w:widowControl w:val="0"/>
              <w:pBdr>
                <w:top w:val="nil"/>
                <w:left w:val="nil"/>
                <w:bottom w:val="nil"/>
                <w:right w:val="nil"/>
                <w:between w:val="nil"/>
              </w:pBdr>
              <w:spacing w:line="240" w:lineRule="auto"/>
            </w:pPr>
            <w:r>
              <w:t>Alternatives for Families: A Cognitive-Behavioral Therapy (AF-CBT)</w:t>
            </w:r>
          </w:p>
        </w:tc>
        <w:tc>
          <w:tcPr>
            <w:tcW w:w="2592" w:type="dxa"/>
            <w:shd w:val="clear" w:color="auto" w:fill="auto"/>
            <w:tcMar>
              <w:top w:w="100" w:type="dxa"/>
              <w:left w:w="100" w:type="dxa"/>
              <w:bottom w:w="100" w:type="dxa"/>
              <w:right w:w="100" w:type="dxa"/>
            </w:tcMar>
          </w:tcPr>
          <w:p w14:paraId="2C7516ED" w14:textId="10A1658E" w:rsidR="00E70875" w:rsidRDefault="003C6702">
            <w:pPr>
              <w:widowControl w:val="0"/>
              <w:pBdr>
                <w:top w:val="nil"/>
                <w:left w:val="nil"/>
                <w:bottom w:val="nil"/>
                <w:right w:val="nil"/>
                <w:between w:val="nil"/>
              </w:pBdr>
              <w:spacing w:line="240" w:lineRule="auto"/>
            </w:pPr>
            <w:r>
              <w:t>N</w:t>
            </w:r>
            <w:r w:rsidR="00A3764F">
              <w:t>o`</w:t>
            </w:r>
          </w:p>
        </w:tc>
        <w:tc>
          <w:tcPr>
            <w:tcW w:w="2592" w:type="dxa"/>
            <w:shd w:val="clear" w:color="auto" w:fill="auto"/>
            <w:tcMar>
              <w:top w:w="100" w:type="dxa"/>
              <w:left w:w="100" w:type="dxa"/>
              <w:bottom w:w="100" w:type="dxa"/>
              <w:right w:w="100" w:type="dxa"/>
            </w:tcMar>
          </w:tcPr>
          <w:p w14:paraId="22FD5532" w14:textId="54B56C5A" w:rsidR="00E70875" w:rsidRDefault="00A3764F">
            <w:pPr>
              <w:widowControl w:val="0"/>
              <w:pBdr>
                <w:top w:val="nil"/>
                <w:left w:val="nil"/>
                <w:bottom w:val="nil"/>
                <w:right w:val="nil"/>
                <w:between w:val="nil"/>
              </w:pBdr>
              <w:spacing w:line="240" w:lineRule="auto"/>
            </w:pPr>
            <w:r>
              <w:t>Currently focused services on CBT and Trauma Informed CBT; open to this EBP if training and implementation is affordable</w:t>
            </w:r>
          </w:p>
        </w:tc>
        <w:tc>
          <w:tcPr>
            <w:tcW w:w="2592" w:type="dxa"/>
            <w:shd w:val="clear" w:color="auto" w:fill="auto"/>
            <w:tcMar>
              <w:top w:w="100" w:type="dxa"/>
              <w:left w:w="100" w:type="dxa"/>
              <w:bottom w:w="100" w:type="dxa"/>
              <w:right w:w="100" w:type="dxa"/>
            </w:tcMar>
          </w:tcPr>
          <w:p w14:paraId="6BBA237F" w14:textId="3874A4AD" w:rsidR="00E70875" w:rsidRDefault="00A3764F">
            <w:pPr>
              <w:widowControl w:val="0"/>
              <w:pBdr>
                <w:top w:val="nil"/>
                <w:left w:val="nil"/>
                <w:bottom w:val="nil"/>
                <w:right w:val="nil"/>
                <w:between w:val="nil"/>
              </w:pBdr>
              <w:spacing w:line="240" w:lineRule="auto"/>
            </w:pPr>
            <w:r>
              <w:t>N/A</w:t>
            </w:r>
          </w:p>
        </w:tc>
        <w:tc>
          <w:tcPr>
            <w:tcW w:w="2592" w:type="dxa"/>
            <w:shd w:val="clear" w:color="auto" w:fill="auto"/>
            <w:tcMar>
              <w:top w:w="100" w:type="dxa"/>
              <w:left w:w="100" w:type="dxa"/>
              <w:bottom w:w="100" w:type="dxa"/>
              <w:right w:w="100" w:type="dxa"/>
            </w:tcMar>
          </w:tcPr>
          <w:p w14:paraId="5EF0B226" w14:textId="2AAC0E55" w:rsidR="00E70875" w:rsidRDefault="00A3764F">
            <w:pPr>
              <w:widowControl w:val="0"/>
              <w:pBdr>
                <w:top w:val="nil"/>
                <w:left w:val="nil"/>
                <w:bottom w:val="nil"/>
                <w:right w:val="nil"/>
                <w:between w:val="nil"/>
              </w:pBdr>
              <w:spacing w:line="240" w:lineRule="auto"/>
            </w:pPr>
            <w:r>
              <w:t>N/A</w:t>
            </w:r>
          </w:p>
        </w:tc>
      </w:tr>
      <w:tr w:rsidR="00A3764F" w14:paraId="69899661" w14:textId="77777777" w:rsidTr="40DEA982">
        <w:tc>
          <w:tcPr>
            <w:tcW w:w="2592" w:type="dxa"/>
            <w:shd w:val="clear" w:color="auto" w:fill="auto"/>
            <w:tcMar>
              <w:top w:w="100" w:type="dxa"/>
              <w:left w:w="100" w:type="dxa"/>
              <w:bottom w:w="100" w:type="dxa"/>
              <w:right w:w="100" w:type="dxa"/>
            </w:tcMar>
          </w:tcPr>
          <w:p w14:paraId="42A1164C" w14:textId="77777777" w:rsidR="00A3764F" w:rsidRDefault="00A3764F" w:rsidP="00A3764F">
            <w:pPr>
              <w:widowControl w:val="0"/>
              <w:pBdr>
                <w:top w:val="nil"/>
                <w:left w:val="nil"/>
                <w:bottom w:val="nil"/>
                <w:right w:val="nil"/>
                <w:between w:val="nil"/>
              </w:pBdr>
              <w:spacing w:line="240" w:lineRule="auto"/>
            </w:pPr>
            <w:r>
              <w:t>Cognitive Behavior Intervention for Therapy in Schools (CBITS)</w:t>
            </w:r>
          </w:p>
        </w:tc>
        <w:tc>
          <w:tcPr>
            <w:tcW w:w="2592" w:type="dxa"/>
            <w:shd w:val="clear" w:color="auto" w:fill="auto"/>
            <w:tcMar>
              <w:top w:w="100" w:type="dxa"/>
              <w:left w:w="100" w:type="dxa"/>
              <w:bottom w:w="100" w:type="dxa"/>
              <w:right w:w="100" w:type="dxa"/>
            </w:tcMar>
          </w:tcPr>
          <w:p w14:paraId="38E13681" w14:textId="49186D93" w:rsidR="00A3764F" w:rsidRDefault="00A3764F" w:rsidP="00A3764F">
            <w:pPr>
              <w:widowControl w:val="0"/>
              <w:pBdr>
                <w:top w:val="nil"/>
                <w:left w:val="nil"/>
                <w:bottom w:val="nil"/>
                <w:right w:val="nil"/>
                <w:between w:val="nil"/>
              </w:pBdr>
              <w:spacing w:line="240" w:lineRule="auto"/>
            </w:pPr>
            <w:r>
              <w:t>No</w:t>
            </w:r>
          </w:p>
        </w:tc>
        <w:tc>
          <w:tcPr>
            <w:tcW w:w="2592" w:type="dxa"/>
            <w:shd w:val="clear" w:color="auto" w:fill="auto"/>
            <w:tcMar>
              <w:top w:w="100" w:type="dxa"/>
              <w:left w:w="100" w:type="dxa"/>
              <w:bottom w:w="100" w:type="dxa"/>
              <w:right w:w="100" w:type="dxa"/>
            </w:tcMar>
          </w:tcPr>
          <w:p w14:paraId="32F4C4FC" w14:textId="0CF2F7AA" w:rsidR="00A3764F" w:rsidRDefault="00A3764F" w:rsidP="00A3764F">
            <w:pPr>
              <w:widowControl w:val="0"/>
              <w:pBdr>
                <w:top w:val="nil"/>
                <w:left w:val="nil"/>
                <w:bottom w:val="nil"/>
                <w:right w:val="nil"/>
                <w:between w:val="nil"/>
              </w:pBdr>
              <w:spacing w:line="240" w:lineRule="auto"/>
            </w:pPr>
            <w:r>
              <w:t>Currently focused services on CBT and Trauma Informed CBT; open to this EBP if training and implementation is affordable</w:t>
            </w:r>
          </w:p>
        </w:tc>
        <w:tc>
          <w:tcPr>
            <w:tcW w:w="2592" w:type="dxa"/>
            <w:shd w:val="clear" w:color="auto" w:fill="auto"/>
            <w:tcMar>
              <w:top w:w="100" w:type="dxa"/>
              <w:left w:w="100" w:type="dxa"/>
              <w:bottom w:w="100" w:type="dxa"/>
              <w:right w:w="100" w:type="dxa"/>
            </w:tcMar>
          </w:tcPr>
          <w:p w14:paraId="7335D461" w14:textId="25F2F6FF" w:rsidR="00A3764F" w:rsidRDefault="00A3764F" w:rsidP="00A3764F">
            <w:pPr>
              <w:widowControl w:val="0"/>
              <w:pBdr>
                <w:top w:val="nil"/>
                <w:left w:val="nil"/>
                <w:bottom w:val="nil"/>
                <w:right w:val="nil"/>
                <w:between w:val="nil"/>
              </w:pBdr>
              <w:spacing w:line="240" w:lineRule="auto"/>
            </w:pPr>
            <w:r>
              <w:t>N/A</w:t>
            </w:r>
          </w:p>
        </w:tc>
        <w:tc>
          <w:tcPr>
            <w:tcW w:w="2592" w:type="dxa"/>
            <w:shd w:val="clear" w:color="auto" w:fill="auto"/>
            <w:tcMar>
              <w:top w:w="100" w:type="dxa"/>
              <w:left w:w="100" w:type="dxa"/>
              <w:bottom w:w="100" w:type="dxa"/>
              <w:right w:w="100" w:type="dxa"/>
            </w:tcMar>
          </w:tcPr>
          <w:p w14:paraId="73218F76" w14:textId="1FC1DF00" w:rsidR="00A3764F" w:rsidRDefault="00A3764F" w:rsidP="00A3764F">
            <w:pPr>
              <w:widowControl w:val="0"/>
              <w:pBdr>
                <w:top w:val="nil"/>
                <w:left w:val="nil"/>
                <w:bottom w:val="nil"/>
                <w:right w:val="nil"/>
                <w:between w:val="nil"/>
              </w:pBdr>
              <w:spacing w:line="240" w:lineRule="auto"/>
            </w:pPr>
            <w:commentRangeStart w:id="8"/>
            <w:r>
              <w:t>N/A</w:t>
            </w:r>
            <w:commentRangeEnd w:id="8"/>
            <w:r w:rsidR="00150A4D">
              <w:rPr>
                <w:rStyle w:val="CommentReference"/>
              </w:rPr>
              <w:commentReference w:id="8"/>
            </w:r>
          </w:p>
        </w:tc>
      </w:tr>
      <w:tr w:rsidR="00A3764F" w14:paraId="210DA6D1" w14:textId="77777777" w:rsidTr="40DEA982">
        <w:tc>
          <w:tcPr>
            <w:tcW w:w="2592" w:type="dxa"/>
            <w:shd w:val="clear" w:color="auto" w:fill="auto"/>
            <w:tcMar>
              <w:top w:w="100" w:type="dxa"/>
              <w:left w:w="100" w:type="dxa"/>
              <w:bottom w:w="100" w:type="dxa"/>
              <w:right w:w="100" w:type="dxa"/>
            </w:tcMar>
          </w:tcPr>
          <w:p w14:paraId="5E5AF276" w14:textId="77777777" w:rsidR="00A3764F" w:rsidRDefault="00A3764F" w:rsidP="00A3764F">
            <w:pPr>
              <w:widowControl w:val="0"/>
              <w:spacing w:line="240" w:lineRule="auto"/>
            </w:pPr>
            <w:r>
              <w:t>Dialectical Behavior Therapy (DBT)</w:t>
            </w:r>
          </w:p>
        </w:tc>
        <w:tc>
          <w:tcPr>
            <w:tcW w:w="2592" w:type="dxa"/>
            <w:shd w:val="clear" w:color="auto" w:fill="auto"/>
            <w:tcMar>
              <w:top w:w="100" w:type="dxa"/>
              <w:left w:w="100" w:type="dxa"/>
              <w:bottom w:w="100" w:type="dxa"/>
              <w:right w:w="100" w:type="dxa"/>
            </w:tcMar>
          </w:tcPr>
          <w:p w14:paraId="62146FEF" w14:textId="286FC278" w:rsidR="00A3764F" w:rsidRDefault="00A3764F" w:rsidP="00A3764F">
            <w:pPr>
              <w:widowControl w:val="0"/>
              <w:spacing w:line="240" w:lineRule="auto"/>
            </w:pPr>
            <w:r>
              <w:t>Yes</w:t>
            </w:r>
          </w:p>
        </w:tc>
        <w:tc>
          <w:tcPr>
            <w:tcW w:w="2592" w:type="dxa"/>
            <w:shd w:val="clear" w:color="auto" w:fill="auto"/>
            <w:tcMar>
              <w:top w:w="100" w:type="dxa"/>
              <w:left w:w="100" w:type="dxa"/>
              <w:bottom w:w="100" w:type="dxa"/>
              <w:right w:w="100" w:type="dxa"/>
            </w:tcMar>
          </w:tcPr>
          <w:p w14:paraId="45170036" w14:textId="3AB2ABE0" w:rsidR="00A3764F" w:rsidRDefault="00A3764F" w:rsidP="00A3764F">
            <w:pPr>
              <w:widowControl w:val="0"/>
              <w:spacing w:line="240" w:lineRule="auto"/>
            </w:pPr>
            <w:r>
              <w:t>ALL</w:t>
            </w:r>
          </w:p>
        </w:tc>
        <w:tc>
          <w:tcPr>
            <w:tcW w:w="2592" w:type="dxa"/>
            <w:shd w:val="clear" w:color="auto" w:fill="auto"/>
            <w:tcMar>
              <w:top w:w="100" w:type="dxa"/>
              <w:left w:w="100" w:type="dxa"/>
              <w:bottom w:w="100" w:type="dxa"/>
              <w:right w:w="100" w:type="dxa"/>
            </w:tcMar>
          </w:tcPr>
          <w:p w14:paraId="1E6FF009" w14:textId="7FE3F33D" w:rsidR="00A3764F" w:rsidRDefault="00A3764F" w:rsidP="00A3764F">
            <w:pPr>
              <w:widowControl w:val="0"/>
              <w:spacing w:line="240" w:lineRule="auto"/>
            </w:pPr>
            <w:r>
              <w:t xml:space="preserve">Yes; most DBT programs are implemented with </w:t>
            </w:r>
            <w:r>
              <w:lastRenderedPageBreak/>
              <w:t xml:space="preserve">fidelity; others use parts of DBT in </w:t>
            </w:r>
            <w:r w:rsidR="00D875D7">
              <w:t xml:space="preserve">an </w:t>
            </w:r>
            <w:r>
              <w:t>individualized manner</w:t>
            </w:r>
          </w:p>
        </w:tc>
        <w:tc>
          <w:tcPr>
            <w:tcW w:w="2592" w:type="dxa"/>
            <w:shd w:val="clear" w:color="auto" w:fill="auto"/>
            <w:tcMar>
              <w:top w:w="100" w:type="dxa"/>
              <w:left w:w="100" w:type="dxa"/>
              <w:bottom w:w="100" w:type="dxa"/>
              <w:right w:w="100" w:type="dxa"/>
            </w:tcMar>
          </w:tcPr>
          <w:p w14:paraId="475849A2" w14:textId="24C525E0" w:rsidR="00A3764F" w:rsidRDefault="00D875D7" w:rsidP="00A3764F">
            <w:pPr>
              <w:widowControl w:val="0"/>
              <w:spacing w:line="240" w:lineRule="auto"/>
            </w:pPr>
            <w:r>
              <w:lastRenderedPageBreak/>
              <w:t xml:space="preserve">CNA noted a need for evidence-supported treatment for those </w:t>
            </w:r>
            <w:r w:rsidR="006572FF">
              <w:t xml:space="preserve">with </w:t>
            </w:r>
            <w:r w:rsidR="006572FF">
              <w:lastRenderedPageBreak/>
              <w:t>trauma</w:t>
            </w:r>
            <w:r w:rsidR="00A3764F">
              <w:t xml:space="preserve"> and personality disordered </w:t>
            </w:r>
            <w:r w:rsidR="007D539E">
              <w:t>diagnoses,</w:t>
            </w:r>
            <w:r w:rsidR="00A3764F">
              <w:t xml:space="preserve"> also helpful with SUD population</w:t>
            </w:r>
            <w:r w:rsidR="005A778B">
              <w:t>.</w:t>
            </w:r>
            <w:r w:rsidR="00233498">
              <w:t xml:space="preserve">  The CNA identified the need for services in Spanish and we ensure a minimum of one Spanish speaking clinician is trained </w:t>
            </w:r>
            <w:r w:rsidR="00872FCD">
              <w:t xml:space="preserve">in DBT. </w:t>
            </w:r>
          </w:p>
        </w:tc>
      </w:tr>
      <w:tr w:rsidR="00A3764F" w14:paraId="53F448D9" w14:textId="77777777" w:rsidTr="40DEA982">
        <w:tc>
          <w:tcPr>
            <w:tcW w:w="2592" w:type="dxa"/>
            <w:shd w:val="clear" w:color="auto" w:fill="auto"/>
            <w:tcMar>
              <w:top w:w="100" w:type="dxa"/>
              <w:left w:w="100" w:type="dxa"/>
              <w:bottom w:w="100" w:type="dxa"/>
              <w:right w:w="100" w:type="dxa"/>
            </w:tcMar>
          </w:tcPr>
          <w:p w14:paraId="23C56709" w14:textId="77777777" w:rsidR="00A3764F" w:rsidRDefault="00A3764F" w:rsidP="00A3764F">
            <w:pPr>
              <w:widowControl w:val="0"/>
              <w:spacing w:line="240" w:lineRule="auto"/>
            </w:pPr>
            <w:r>
              <w:lastRenderedPageBreak/>
              <w:t>Incredible Years</w:t>
            </w:r>
          </w:p>
        </w:tc>
        <w:tc>
          <w:tcPr>
            <w:tcW w:w="2592" w:type="dxa"/>
            <w:shd w:val="clear" w:color="auto" w:fill="auto"/>
            <w:tcMar>
              <w:top w:w="100" w:type="dxa"/>
              <w:left w:w="100" w:type="dxa"/>
              <w:bottom w:w="100" w:type="dxa"/>
              <w:right w:w="100" w:type="dxa"/>
            </w:tcMar>
          </w:tcPr>
          <w:p w14:paraId="670E8634" w14:textId="5954E6B6" w:rsidR="00A3764F" w:rsidRDefault="00A3764F" w:rsidP="00A3764F">
            <w:pPr>
              <w:widowControl w:val="0"/>
              <w:spacing w:line="240" w:lineRule="auto"/>
            </w:pPr>
            <w:r>
              <w:t>No</w:t>
            </w:r>
          </w:p>
        </w:tc>
        <w:tc>
          <w:tcPr>
            <w:tcW w:w="2592" w:type="dxa"/>
            <w:shd w:val="clear" w:color="auto" w:fill="auto"/>
            <w:tcMar>
              <w:top w:w="100" w:type="dxa"/>
              <w:left w:w="100" w:type="dxa"/>
              <w:bottom w:w="100" w:type="dxa"/>
              <w:right w:w="100" w:type="dxa"/>
            </w:tcMar>
          </w:tcPr>
          <w:p w14:paraId="333F731A" w14:textId="6132F20E" w:rsidR="00A3764F" w:rsidRDefault="00A3764F" w:rsidP="00A3764F">
            <w:pPr>
              <w:widowControl w:val="0"/>
              <w:spacing w:line="240" w:lineRule="auto"/>
            </w:pPr>
            <w:r>
              <w:t>Open to this EBP if training and implementation is affordable</w:t>
            </w:r>
          </w:p>
        </w:tc>
        <w:tc>
          <w:tcPr>
            <w:tcW w:w="2592" w:type="dxa"/>
            <w:shd w:val="clear" w:color="auto" w:fill="auto"/>
            <w:tcMar>
              <w:top w:w="100" w:type="dxa"/>
              <w:left w:w="100" w:type="dxa"/>
              <w:bottom w:w="100" w:type="dxa"/>
              <w:right w:w="100" w:type="dxa"/>
            </w:tcMar>
          </w:tcPr>
          <w:p w14:paraId="242F69BD" w14:textId="3C15200E" w:rsidR="00A3764F" w:rsidRDefault="00A3764F" w:rsidP="00A3764F">
            <w:pPr>
              <w:widowControl w:val="0"/>
              <w:spacing w:line="240" w:lineRule="auto"/>
            </w:pPr>
            <w:r>
              <w:t>N/A</w:t>
            </w:r>
          </w:p>
        </w:tc>
        <w:tc>
          <w:tcPr>
            <w:tcW w:w="2592" w:type="dxa"/>
            <w:shd w:val="clear" w:color="auto" w:fill="auto"/>
            <w:tcMar>
              <w:top w:w="100" w:type="dxa"/>
              <w:left w:w="100" w:type="dxa"/>
              <w:bottom w:w="100" w:type="dxa"/>
              <w:right w:w="100" w:type="dxa"/>
            </w:tcMar>
          </w:tcPr>
          <w:p w14:paraId="49F84177" w14:textId="26DF60D0" w:rsidR="00A3764F" w:rsidRDefault="00A3764F" w:rsidP="00A3764F">
            <w:pPr>
              <w:widowControl w:val="0"/>
              <w:spacing w:line="240" w:lineRule="auto"/>
            </w:pPr>
            <w:r>
              <w:t>N/A</w:t>
            </w:r>
          </w:p>
        </w:tc>
      </w:tr>
      <w:tr w:rsidR="00A3764F" w14:paraId="0D5ACF5D" w14:textId="77777777" w:rsidTr="40DEA982">
        <w:tc>
          <w:tcPr>
            <w:tcW w:w="2592" w:type="dxa"/>
            <w:shd w:val="clear" w:color="auto" w:fill="auto"/>
            <w:tcMar>
              <w:top w:w="100" w:type="dxa"/>
              <w:left w:w="100" w:type="dxa"/>
              <w:bottom w:w="100" w:type="dxa"/>
              <w:right w:w="100" w:type="dxa"/>
            </w:tcMar>
          </w:tcPr>
          <w:p w14:paraId="5D9B85C5" w14:textId="77777777" w:rsidR="00A3764F" w:rsidRDefault="00A3764F" w:rsidP="00A3764F">
            <w:pPr>
              <w:widowControl w:val="0"/>
              <w:spacing w:line="240" w:lineRule="auto"/>
            </w:pPr>
            <w:r>
              <w:t>Functional Family Therapy (FFT)</w:t>
            </w:r>
          </w:p>
        </w:tc>
        <w:tc>
          <w:tcPr>
            <w:tcW w:w="2592" w:type="dxa"/>
            <w:shd w:val="clear" w:color="auto" w:fill="auto"/>
            <w:tcMar>
              <w:top w:w="100" w:type="dxa"/>
              <w:left w:w="100" w:type="dxa"/>
              <w:bottom w:w="100" w:type="dxa"/>
              <w:right w:w="100" w:type="dxa"/>
            </w:tcMar>
          </w:tcPr>
          <w:p w14:paraId="3267C7B6" w14:textId="6E63DAFE" w:rsidR="00A3764F" w:rsidRDefault="00A3764F" w:rsidP="00A3764F">
            <w:pPr>
              <w:widowControl w:val="0"/>
              <w:spacing w:line="240" w:lineRule="auto"/>
            </w:pPr>
            <w:r>
              <w:t>No</w:t>
            </w:r>
          </w:p>
        </w:tc>
        <w:tc>
          <w:tcPr>
            <w:tcW w:w="2592" w:type="dxa"/>
            <w:shd w:val="clear" w:color="auto" w:fill="auto"/>
            <w:tcMar>
              <w:top w:w="100" w:type="dxa"/>
              <w:left w:w="100" w:type="dxa"/>
              <w:bottom w:w="100" w:type="dxa"/>
              <w:right w:w="100" w:type="dxa"/>
            </w:tcMar>
          </w:tcPr>
          <w:p w14:paraId="52654F3B" w14:textId="4D724189" w:rsidR="00A3764F" w:rsidRDefault="00A3764F" w:rsidP="00A3764F">
            <w:pPr>
              <w:widowControl w:val="0"/>
              <w:spacing w:line="240" w:lineRule="auto"/>
            </w:pPr>
            <w:r>
              <w:t>Open to this EBP if training and implementation is affordable</w:t>
            </w:r>
          </w:p>
        </w:tc>
        <w:tc>
          <w:tcPr>
            <w:tcW w:w="2592" w:type="dxa"/>
            <w:shd w:val="clear" w:color="auto" w:fill="auto"/>
            <w:tcMar>
              <w:top w:w="100" w:type="dxa"/>
              <w:left w:w="100" w:type="dxa"/>
              <w:bottom w:w="100" w:type="dxa"/>
              <w:right w:w="100" w:type="dxa"/>
            </w:tcMar>
          </w:tcPr>
          <w:p w14:paraId="139D7A88" w14:textId="32AF349E" w:rsidR="00A3764F" w:rsidRDefault="00A3764F" w:rsidP="00A3764F">
            <w:pPr>
              <w:widowControl w:val="0"/>
              <w:spacing w:line="240" w:lineRule="auto"/>
            </w:pPr>
            <w:r>
              <w:t>N/A</w:t>
            </w:r>
          </w:p>
        </w:tc>
        <w:tc>
          <w:tcPr>
            <w:tcW w:w="2592" w:type="dxa"/>
            <w:shd w:val="clear" w:color="auto" w:fill="auto"/>
            <w:tcMar>
              <w:top w:w="100" w:type="dxa"/>
              <w:left w:w="100" w:type="dxa"/>
              <w:bottom w:w="100" w:type="dxa"/>
              <w:right w:w="100" w:type="dxa"/>
            </w:tcMar>
          </w:tcPr>
          <w:p w14:paraId="1B725CB2" w14:textId="14FE87B2" w:rsidR="00A3764F" w:rsidRDefault="00A3764F" w:rsidP="00A3764F">
            <w:pPr>
              <w:widowControl w:val="0"/>
              <w:spacing w:line="240" w:lineRule="auto"/>
            </w:pPr>
            <w:r>
              <w:t>N/A</w:t>
            </w:r>
          </w:p>
        </w:tc>
      </w:tr>
      <w:tr w:rsidR="00A3764F" w14:paraId="2ABE7E68" w14:textId="77777777" w:rsidTr="40DEA982">
        <w:tc>
          <w:tcPr>
            <w:tcW w:w="2592" w:type="dxa"/>
            <w:shd w:val="clear" w:color="auto" w:fill="auto"/>
            <w:tcMar>
              <w:top w:w="100" w:type="dxa"/>
              <w:left w:w="100" w:type="dxa"/>
              <w:bottom w:w="100" w:type="dxa"/>
              <w:right w:w="100" w:type="dxa"/>
            </w:tcMar>
          </w:tcPr>
          <w:p w14:paraId="6FD1ED30" w14:textId="77777777" w:rsidR="00A3764F" w:rsidRDefault="00A3764F" w:rsidP="00A3764F">
            <w:pPr>
              <w:widowControl w:val="0"/>
              <w:spacing w:line="240" w:lineRule="auto"/>
            </w:pPr>
            <w:r>
              <w:t xml:space="preserve">Motivational interviewing (MI) </w:t>
            </w:r>
          </w:p>
        </w:tc>
        <w:tc>
          <w:tcPr>
            <w:tcW w:w="2592" w:type="dxa"/>
            <w:shd w:val="clear" w:color="auto" w:fill="auto"/>
            <w:tcMar>
              <w:top w:w="100" w:type="dxa"/>
              <w:left w:w="100" w:type="dxa"/>
              <w:bottom w:w="100" w:type="dxa"/>
              <w:right w:w="100" w:type="dxa"/>
            </w:tcMar>
          </w:tcPr>
          <w:p w14:paraId="63853270" w14:textId="7B418B2F" w:rsidR="00A3764F" w:rsidRDefault="00A3764F" w:rsidP="00A3764F">
            <w:pPr>
              <w:widowControl w:val="0"/>
              <w:spacing w:line="240" w:lineRule="auto"/>
            </w:pPr>
            <w:r>
              <w:t>Duplicate from above</w:t>
            </w:r>
          </w:p>
        </w:tc>
        <w:tc>
          <w:tcPr>
            <w:tcW w:w="2592" w:type="dxa"/>
            <w:shd w:val="clear" w:color="auto" w:fill="auto"/>
            <w:tcMar>
              <w:top w:w="100" w:type="dxa"/>
              <w:left w:w="100" w:type="dxa"/>
              <w:bottom w:w="100" w:type="dxa"/>
              <w:right w:w="100" w:type="dxa"/>
            </w:tcMar>
          </w:tcPr>
          <w:p w14:paraId="07ECD107" w14:textId="1809EE1A" w:rsidR="00A3764F" w:rsidRDefault="00A3764F" w:rsidP="00A3764F">
            <w:pPr>
              <w:widowControl w:val="0"/>
              <w:spacing w:line="240" w:lineRule="auto"/>
            </w:pPr>
            <w:r>
              <w:t>See answers above</w:t>
            </w:r>
          </w:p>
        </w:tc>
        <w:tc>
          <w:tcPr>
            <w:tcW w:w="2592" w:type="dxa"/>
            <w:shd w:val="clear" w:color="auto" w:fill="auto"/>
            <w:tcMar>
              <w:top w:w="100" w:type="dxa"/>
              <w:left w:w="100" w:type="dxa"/>
              <w:bottom w:w="100" w:type="dxa"/>
              <w:right w:w="100" w:type="dxa"/>
            </w:tcMar>
          </w:tcPr>
          <w:p w14:paraId="231BA0F5" w14:textId="714C608D" w:rsidR="00A3764F" w:rsidRDefault="00A3764F" w:rsidP="00A3764F">
            <w:pPr>
              <w:widowControl w:val="0"/>
              <w:spacing w:line="240" w:lineRule="auto"/>
            </w:pPr>
            <w:r>
              <w:t>See answer above</w:t>
            </w:r>
          </w:p>
        </w:tc>
        <w:tc>
          <w:tcPr>
            <w:tcW w:w="2592" w:type="dxa"/>
            <w:shd w:val="clear" w:color="auto" w:fill="auto"/>
            <w:tcMar>
              <w:top w:w="100" w:type="dxa"/>
              <w:left w:w="100" w:type="dxa"/>
              <w:bottom w:w="100" w:type="dxa"/>
              <w:right w:w="100" w:type="dxa"/>
            </w:tcMar>
          </w:tcPr>
          <w:p w14:paraId="75FA9F4F" w14:textId="39A544BF" w:rsidR="00A3764F" w:rsidRDefault="00A3764F" w:rsidP="00A3764F">
            <w:pPr>
              <w:widowControl w:val="0"/>
              <w:spacing w:line="240" w:lineRule="auto"/>
            </w:pPr>
            <w:r>
              <w:t>See answer above</w:t>
            </w:r>
          </w:p>
        </w:tc>
      </w:tr>
      <w:tr w:rsidR="00A3764F" w14:paraId="4BBF471E" w14:textId="77777777" w:rsidTr="40DEA982">
        <w:tc>
          <w:tcPr>
            <w:tcW w:w="2592" w:type="dxa"/>
            <w:shd w:val="clear" w:color="auto" w:fill="auto"/>
            <w:tcMar>
              <w:top w:w="100" w:type="dxa"/>
              <w:left w:w="100" w:type="dxa"/>
              <w:bottom w:w="100" w:type="dxa"/>
              <w:right w:w="100" w:type="dxa"/>
            </w:tcMar>
          </w:tcPr>
          <w:p w14:paraId="6904140D" w14:textId="77777777" w:rsidR="00A3764F" w:rsidRDefault="00A3764F" w:rsidP="00A3764F">
            <w:pPr>
              <w:widowControl w:val="0"/>
              <w:spacing w:line="240" w:lineRule="auto"/>
            </w:pPr>
            <w:r>
              <w:t>Multisystemic Therapy (MST)</w:t>
            </w:r>
          </w:p>
        </w:tc>
        <w:tc>
          <w:tcPr>
            <w:tcW w:w="2592" w:type="dxa"/>
            <w:shd w:val="clear" w:color="auto" w:fill="auto"/>
            <w:tcMar>
              <w:top w:w="100" w:type="dxa"/>
              <w:left w:w="100" w:type="dxa"/>
              <w:bottom w:w="100" w:type="dxa"/>
              <w:right w:w="100" w:type="dxa"/>
            </w:tcMar>
          </w:tcPr>
          <w:p w14:paraId="5C82205F" w14:textId="0DD864E7" w:rsidR="00A3764F" w:rsidRDefault="00A3764F" w:rsidP="00A3764F">
            <w:pPr>
              <w:widowControl w:val="0"/>
              <w:spacing w:line="240" w:lineRule="auto"/>
            </w:pPr>
            <w:r>
              <w:t>No</w:t>
            </w:r>
          </w:p>
        </w:tc>
        <w:tc>
          <w:tcPr>
            <w:tcW w:w="2592" w:type="dxa"/>
            <w:shd w:val="clear" w:color="auto" w:fill="auto"/>
            <w:tcMar>
              <w:top w:w="100" w:type="dxa"/>
              <w:left w:w="100" w:type="dxa"/>
              <w:bottom w:w="100" w:type="dxa"/>
              <w:right w:w="100" w:type="dxa"/>
            </w:tcMar>
          </w:tcPr>
          <w:p w14:paraId="0720BAB3" w14:textId="5BD57AB2" w:rsidR="00A3764F" w:rsidRDefault="00A3764F" w:rsidP="00A3764F">
            <w:pPr>
              <w:widowControl w:val="0"/>
              <w:spacing w:line="240" w:lineRule="auto"/>
            </w:pPr>
            <w:r>
              <w:t>Cost prohibitive</w:t>
            </w:r>
          </w:p>
        </w:tc>
        <w:tc>
          <w:tcPr>
            <w:tcW w:w="2592" w:type="dxa"/>
            <w:shd w:val="clear" w:color="auto" w:fill="auto"/>
            <w:tcMar>
              <w:top w:w="100" w:type="dxa"/>
              <w:left w:w="100" w:type="dxa"/>
              <w:bottom w:w="100" w:type="dxa"/>
              <w:right w:w="100" w:type="dxa"/>
            </w:tcMar>
          </w:tcPr>
          <w:p w14:paraId="0DA724DF" w14:textId="161D8A8D" w:rsidR="00A3764F" w:rsidRDefault="00A3764F" w:rsidP="00A3764F">
            <w:pPr>
              <w:widowControl w:val="0"/>
              <w:spacing w:line="240" w:lineRule="auto"/>
            </w:pPr>
            <w:r>
              <w:t>N/A</w:t>
            </w:r>
          </w:p>
        </w:tc>
        <w:tc>
          <w:tcPr>
            <w:tcW w:w="2592" w:type="dxa"/>
            <w:shd w:val="clear" w:color="auto" w:fill="auto"/>
            <w:tcMar>
              <w:top w:w="100" w:type="dxa"/>
              <w:left w:w="100" w:type="dxa"/>
              <w:bottom w:w="100" w:type="dxa"/>
              <w:right w:w="100" w:type="dxa"/>
            </w:tcMar>
          </w:tcPr>
          <w:p w14:paraId="603E2932" w14:textId="645BC242" w:rsidR="00A3764F" w:rsidRDefault="00A3764F" w:rsidP="00A3764F">
            <w:pPr>
              <w:widowControl w:val="0"/>
              <w:spacing w:line="240" w:lineRule="auto"/>
            </w:pPr>
            <w:r>
              <w:t>N/A</w:t>
            </w:r>
          </w:p>
        </w:tc>
      </w:tr>
      <w:tr w:rsidR="00A3764F" w14:paraId="58872232" w14:textId="77777777" w:rsidTr="40DEA982">
        <w:tc>
          <w:tcPr>
            <w:tcW w:w="2592" w:type="dxa"/>
            <w:shd w:val="clear" w:color="auto" w:fill="auto"/>
            <w:tcMar>
              <w:top w:w="100" w:type="dxa"/>
              <w:left w:w="100" w:type="dxa"/>
              <w:bottom w:w="100" w:type="dxa"/>
              <w:right w:w="100" w:type="dxa"/>
            </w:tcMar>
          </w:tcPr>
          <w:p w14:paraId="04182F95" w14:textId="77777777" w:rsidR="00A3764F" w:rsidRDefault="00A3764F" w:rsidP="00A3764F">
            <w:pPr>
              <w:widowControl w:val="0"/>
              <w:spacing w:line="240" w:lineRule="auto"/>
            </w:pPr>
            <w:r>
              <w:lastRenderedPageBreak/>
              <w:t>Transition to Independence Process (TIP)</w:t>
            </w:r>
          </w:p>
        </w:tc>
        <w:tc>
          <w:tcPr>
            <w:tcW w:w="2592" w:type="dxa"/>
            <w:shd w:val="clear" w:color="auto" w:fill="auto"/>
            <w:tcMar>
              <w:top w:w="100" w:type="dxa"/>
              <w:left w:w="100" w:type="dxa"/>
              <w:bottom w:w="100" w:type="dxa"/>
              <w:right w:w="100" w:type="dxa"/>
            </w:tcMar>
          </w:tcPr>
          <w:p w14:paraId="2EE606E6" w14:textId="66F70311" w:rsidR="00A3764F" w:rsidRDefault="00A3764F" w:rsidP="00A3764F">
            <w:pPr>
              <w:widowControl w:val="0"/>
              <w:spacing w:line="240" w:lineRule="auto"/>
            </w:pPr>
            <w:r>
              <w:t>No</w:t>
            </w:r>
          </w:p>
        </w:tc>
        <w:tc>
          <w:tcPr>
            <w:tcW w:w="2592" w:type="dxa"/>
            <w:shd w:val="clear" w:color="auto" w:fill="auto"/>
            <w:tcMar>
              <w:top w:w="100" w:type="dxa"/>
              <w:left w:w="100" w:type="dxa"/>
              <w:bottom w:w="100" w:type="dxa"/>
              <w:right w:w="100" w:type="dxa"/>
            </w:tcMar>
          </w:tcPr>
          <w:p w14:paraId="49A37FFE" w14:textId="7466182C" w:rsidR="00A3764F" w:rsidRDefault="00A3764F" w:rsidP="00A3764F">
            <w:pPr>
              <w:widowControl w:val="0"/>
              <w:spacing w:line="240" w:lineRule="auto"/>
            </w:pPr>
            <w:r>
              <w:t>Open to this EBP if training and implementation is affordable</w:t>
            </w:r>
          </w:p>
        </w:tc>
        <w:tc>
          <w:tcPr>
            <w:tcW w:w="2592" w:type="dxa"/>
            <w:shd w:val="clear" w:color="auto" w:fill="auto"/>
            <w:tcMar>
              <w:top w:w="100" w:type="dxa"/>
              <w:left w:w="100" w:type="dxa"/>
              <w:bottom w:w="100" w:type="dxa"/>
              <w:right w:w="100" w:type="dxa"/>
            </w:tcMar>
          </w:tcPr>
          <w:p w14:paraId="20721655" w14:textId="4AC793A5" w:rsidR="00A3764F" w:rsidRDefault="00A3764F" w:rsidP="00A3764F">
            <w:pPr>
              <w:widowControl w:val="0"/>
              <w:spacing w:line="240" w:lineRule="auto"/>
            </w:pPr>
            <w:r>
              <w:t>N/A</w:t>
            </w:r>
          </w:p>
        </w:tc>
        <w:tc>
          <w:tcPr>
            <w:tcW w:w="2592" w:type="dxa"/>
            <w:shd w:val="clear" w:color="auto" w:fill="auto"/>
            <w:tcMar>
              <w:top w:w="100" w:type="dxa"/>
              <w:left w:w="100" w:type="dxa"/>
              <w:bottom w:w="100" w:type="dxa"/>
              <w:right w:w="100" w:type="dxa"/>
            </w:tcMar>
          </w:tcPr>
          <w:p w14:paraId="53CF734D" w14:textId="657D94F6" w:rsidR="00A3764F" w:rsidRDefault="00A3764F" w:rsidP="00A3764F">
            <w:pPr>
              <w:widowControl w:val="0"/>
              <w:spacing w:line="240" w:lineRule="auto"/>
            </w:pPr>
            <w:r>
              <w:t>N/A</w:t>
            </w:r>
          </w:p>
        </w:tc>
      </w:tr>
      <w:tr w:rsidR="00A3764F" w14:paraId="578CE4CB" w14:textId="77777777" w:rsidTr="40DEA982">
        <w:tc>
          <w:tcPr>
            <w:tcW w:w="2592" w:type="dxa"/>
            <w:shd w:val="clear" w:color="auto" w:fill="auto"/>
            <w:tcMar>
              <w:top w:w="100" w:type="dxa"/>
              <w:left w:w="100" w:type="dxa"/>
              <w:bottom w:w="100" w:type="dxa"/>
              <w:right w:w="100" w:type="dxa"/>
            </w:tcMar>
          </w:tcPr>
          <w:p w14:paraId="5337AE1B" w14:textId="495AEBC6" w:rsidR="00A3764F" w:rsidRDefault="00A3764F" w:rsidP="00A3764F">
            <w:pPr>
              <w:widowControl w:val="0"/>
              <w:spacing w:line="240" w:lineRule="auto"/>
            </w:pPr>
            <w:r>
              <w:t>Enrolled in/ Provides Child Mental Health Wraparound (CMHW) Services</w:t>
            </w:r>
          </w:p>
        </w:tc>
        <w:tc>
          <w:tcPr>
            <w:tcW w:w="2592" w:type="dxa"/>
            <w:shd w:val="clear" w:color="auto" w:fill="auto"/>
            <w:tcMar>
              <w:top w:w="100" w:type="dxa"/>
              <w:left w:w="100" w:type="dxa"/>
              <w:bottom w:w="100" w:type="dxa"/>
              <w:right w:w="100" w:type="dxa"/>
            </w:tcMar>
          </w:tcPr>
          <w:p w14:paraId="1A1F28C3" w14:textId="398FEDAF" w:rsidR="00A3764F" w:rsidRDefault="00A3764F" w:rsidP="00A3764F">
            <w:pPr>
              <w:widowControl w:val="0"/>
              <w:spacing w:line="240" w:lineRule="auto"/>
            </w:pPr>
            <w:r>
              <w:t>Yes</w:t>
            </w:r>
          </w:p>
        </w:tc>
        <w:tc>
          <w:tcPr>
            <w:tcW w:w="2592" w:type="dxa"/>
            <w:shd w:val="clear" w:color="auto" w:fill="auto"/>
            <w:tcMar>
              <w:top w:w="100" w:type="dxa"/>
              <w:left w:w="100" w:type="dxa"/>
              <w:bottom w:w="100" w:type="dxa"/>
              <w:right w:w="100" w:type="dxa"/>
            </w:tcMar>
          </w:tcPr>
          <w:p w14:paraId="386B8A58" w14:textId="7F5E0955" w:rsidR="00A3764F" w:rsidRDefault="00A3764F" w:rsidP="00A3764F">
            <w:pPr>
              <w:widowControl w:val="0"/>
              <w:spacing w:line="240" w:lineRule="auto"/>
            </w:pPr>
            <w:r>
              <w:t>SED</w:t>
            </w:r>
          </w:p>
        </w:tc>
        <w:tc>
          <w:tcPr>
            <w:tcW w:w="2592" w:type="dxa"/>
            <w:shd w:val="clear" w:color="auto" w:fill="auto"/>
            <w:tcMar>
              <w:top w:w="100" w:type="dxa"/>
              <w:left w:w="100" w:type="dxa"/>
              <w:bottom w:w="100" w:type="dxa"/>
              <w:right w:w="100" w:type="dxa"/>
            </w:tcMar>
          </w:tcPr>
          <w:p w14:paraId="10A73314" w14:textId="07868A52" w:rsidR="00A3764F" w:rsidRDefault="00A3764F" w:rsidP="00A3764F">
            <w:pPr>
              <w:widowControl w:val="0"/>
              <w:spacing w:line="240" w:lineRule="auto"/>
            </w:pPr>
            <w:commentRangeStart w:id="9"/>
            <w:r>
              <w:t>Yes</w:t>
            </w:r>
            <w:r w:rsidR="53D64F8B">
              <w:t>; Site Coaches from DMHA monitor fidelity of the program</w:t>
            </w:r>
            <w:commentRangeEnd w:id="9"/>
            <w:r>
              <w:rPr>
                <w:rStyle w:val="CommentReference"/>
              </w:rPr>
              <w:commentReference w:id="9"/>
            </w:r>
          </w:p>
        </w:tc>
        <w:tc>
          <w:tcPr>
            <w:tcW w:w="2592" w:type="dxa"/>
            <w:shd w:val="clear" w:color="auto" w:fill="auto"/>
            <w:tcMar>
              <w:top w:w="100" w:type="dxa"/>
              <w:left w:w="100" w:type="dxa"/>
              <w:bottom w:w="100" w:type="dxa"/>
              <w:right w:w="100" w:type="dxa"/>
            </w:tcMar>
          </w:tcPr>
          <w:p w14:paraId="795F4953" w14:textId="61E9DF81" w:rsidR="00A3764F" w:rsidRDefault="005A778B" w:rsidP="00A3764F">
            <w:pPr>
              <w:widowControl w:val="0"/>
              <w:spacing w:line="240" w:lineRule="auto"/>
            </w:pPr>
            <w:r>
              <w:t>Our CNA identified a need for an intervention for</w:t>
            </w:r>
            <w:r w:rsidR="00A3764F">
              <w:t xml:space="preserve"> children with high</w:t>
            </w:r>
            <w:r w:rsidR="00653BEC">
              <w:t xml:space="preserve"> needs; 55% of children served have ACE of 4+ prior to age 17</w:t>
            </w:r>
          </w:p>
        </w:tc>
      </w:tr>
      <w:tr w:rsidR="00A3764F" w14:paraId="0C1A91E3" w14:textId="77777777" w:rsidTr="40DEA982">
        <w:tc>
          <w:tcPr>
            <w:tcW w:w="2592" w:type="dxa"/>
            <w:shd w:val="clear" w:color="auto" w:fill="auto"/>
            <w:tcMar>
              <w:top w:w="100" w:type="dxa"/>
              <w:left w:w="100" w:type="dxa"/>
              <w:bottom w:w="100" w:type="dxa"/>
              <w:right w:w="100" w:type="dxa"/>
            </w:tcMar>
          </w:tcPr>
          <w:p w14:paraId="53323276" w14:textId="37C6BA07" w:rsidR="00A3764F" w:rsidRDefault="00A3764F" w:rsidP="00A3764F">
            <w:pPr>
              <w:widowControl w:val="0"/>
              <w:spacing w:line="240" w:lineRule="auto"/>
            </w:pPr>
            <w:r>
              <w:t>Enrolled in/ Provides Children's Mental Health Initiative (CMHI)</w:t>
            </w:r>
          </w:p>
        </w:tc>
        <w:tc>
          <w:tcPr>
            <w:tcW w:w="2592" w:type="dxa"/>
            <w:shd w:val="clear" w:color="auto" w:fill="auto"/>
            <w:tcMar>
              <w:top w:w="100" w:type="dxa"/>
              <w:left w:w="100" w:type="dxa"/>
              <w:bottom w:w="100" w:type="dxa"/>
              <w:right w:w="100" w:type="dxa"/>
            </w:tcMar>
          </w:tcPr>
          <w:p w14:paraId="47C6B63A" w14:textId="05CB0528" w:rsidR="00A3764F" w:rsidRDefault="00A3764F" w:rsidP="00A3764F">
            <w:pPr>
              <w:widowControl w:val="0"/>
              <w:spacing w:line="240" w:lineRule="auto"/>
            </w:pPr>
            <w:r>
              <w:t>Yes</w:t>
            </w:r>
          </w:p>
        </w:tc>
        <w:tc>
          <w:tcPr>
            <w:tcW w:w="2592" w:type="dxa"/>
            <w:shd w:val="clear" w:color="auto" w:fill="auto"/>
            <w:tcMar>
              <w:top w:w="100" w:type="dxa"/>
              <w:left w:w="100" w:type="dxa"/>
              <w:bottom w:w="100" w:type="dxa"/>
              <w:right w:w="100" w:type="dxa"/>
            </w:tcMar>
          </w:tcPr>
          <w:p w14:paraId="2D49B559" w14:textId="5EBDA2C1" w:rsidR="00A3764F" w:rsidRDefault="00A3764F" w:rsidP="00A3764F">
            <w:pPr>
              <w:widowControl w:val="0"/>
              <w:spacing w:line="240" w:lineRule="auto"/>
            </w:pPr>
            <w:r>
              <w:t>SED</w:t>
            </w:r>
          </w:p>
        </w:tc>
        <w:tc>
          <w:tcPr>
            <w:tcW w:w="2592" w:type="dxa"/>
            <w:shd w:val="clear" w:color="auto" w:fill="auto"/>
            <w:tcMar>
              <w:top w:w="100" w:type="dxa"/>
              <w:left w:w="100" w:type="dxa"/>
              <w:bottom w:w="100" w:type="dxa"/>
              <w:right w:w="100" w:type="dxa"/>
            </w:tcMar>
          </w:tcPr>
          <w:p w14:paraId="7FBEEED8" w14:textId="160B2F08" w:rsidR="00A3764F" w:rsidRDefault="00A3764F" w:rsidP="00A3764F">
            <w:pPr>
              <w:widowControl w:val="0"/>
              <w:spacing w:line="240" w:lineRule="auto"/>
            </w:pPr>
            <w:r>
              <w:t>Yes</w:t>
            </w:r>
            <w:r w:rsidR="00C42061">
              <w:t>; DMHA Site Coaches assure fidelity</w:t>
            </w:r>
          </w:p>
        </w:tc>
        <w:tc>
          <w:tcPr>
            <w:tcW w:w="2592" w:type="dxa"/>
            <w:shd w:val="clear" w:color="auto" w:fill="auto"/>
            <w:tcMar>
              <w:top w:w="100" w:type="dxa"/>
              <w:left w:w="100" w:type="dxa"/>
              <w:bottom w:w="100" w:type="dxa"/>
              <w:right w:w="100" w:type="dxa"/>
            </w:tcMar>
          </w:tcPr>
          <w:p w14:paraId="5ADDDAAA" w14:textId="42BE8F07" w:rsidR="00A3764F" w:rsidRDefault="0046222B" w:rsidP="00A3764F">
            <w:pPr>
              <w:widowControl w:val="0"/>
              <w:spacing w:line="240" w:lineRule="auto"/>
            </w:pPr>
            <w:r>
              <w:t xml:space="preserve">Our CNA identified a need for an intervention for children with </w:t>
            </w:r>
            <w:r w:rsidR="00BE0826">
              <w:t>high needs; 55% youth served have ACE of 4+ prior to age 17</w:t>
            </w:r>
          </w:p>
        </w:tc>
      </w:tr>
      <w:tr w:rsidR="00A3764F" w14:paraId="180ACDB9" w14:textId="77777777" w:rsidTr="40DEA982">
        <w:tc>
          <w:tcPr>
            <w:tcW w:w="2592" w:type="dxa"/>
            <w:shd w:val="clear" w:color="auto" w:fill="auto"/>
            <w:tcMar>
              <w:top w:w="100" w:type="dxa"/>
              <w:left w:w="100" w:type="dxa"/>
              <w:bottom w:w="100" w:type="dxa"/>
              <w:right w:w="100" w:type="dxa"/>
            </w:tcMar>
          </w:tcPr>
          <w:p w14:paraId="725B7B0B" w14:textId="77777777" w:rsidR="00A3764F" w:rsidRDefault="00A3764F" w:rsidP="00A3764F">
            <w:pPr>
              <w:widowControl w:val="0"/>
              <w:spacing w:line="240" w:lineRule="auto"/>
            </w:pPr>
            <w:r>
              <w:t>High Fidelity Wraparound</w:t>
            </w:r>
          </w:p>
        </w:tc>
        <w:tc>
          <w:tcPr>
            <w:tcW w:w="2592" w:type="dxa"/>
            <w:shd w:val="clear" w:color="auto" w:fill="auto"/>
            <w:tcMar>
              <w:top w:w="100" w:type="dxa"/>
              <w:left w:w="100" w:type="dxa"/>
              <w:bottom w:w="100" w:type="dxa"/>
              <w:right w:w="100" w:type="dxa"/>
            </w:tcMar>
          </w:tcPr>
          <w:p w14:paraId="3A8C3D12" w14:textId="1CA1BB8A" w:rsidR="00A3764F" w:rsidRDefault="00A3764F" w:rsidP="00A3764F">
            <w:pPr>
              <w:widowControl w:val="0"/>
              <w:spacing w:line="240" w:lineRule="auto"/>
            </w:pPr>
            <w:r>
              <w:t>Yes</w:t>
            </w:r>
          </w:p>
        </w:tc>
        <w:tc>
          <w:tcPr>
            <w:tcW w:w="2592" w:type="dxa"/>
            <w:shd w:val="clear" w:color="auto" w:fill="auto"/>
            <w:tcMar>
              <w:top w:w="100" w:type="dxa"/>
              <w:left w:w="100" w:type="dxa"/>
              <w:bottom w:w="100" w:type="dxa"/>
              <w:right w:w="100" w:type="dxa"/>
            </w:tcMar>
          </w:tcPr>
          <w:p w14:paraId="310FC0EB" w14:textId="1F81E54F" w:rsidR="00A3764F" w:rsidRDefault="00A3764F" w:rsidP="00A3764F">
            <w:pPr>
              <w:widowControl w:val="0"/>
              <w:spacing w:line="240" w:lineRule="auto"/>
            </w:pPr>
            <w:r>
              <w:t>SED</w:t>
            </w:r>
          </w:p>
        </w:tc>
        <w:tc>
          <w:tcPr>
            <w:tcW w:w="2592" w:type="dxa"/>
            <w:shd w:val="clear" w:color="auto" w:fill="auto"/>
            <w:tcMar>
              <w:top w:w="100" w:type="dxa"/>
              <w:left w:w="100" w:type="dxa"/>
              <w:bottom w:w="100" w:type="dxa"/>
              <w:right w:w="100" w:type="dxa"/>
            </w:tcMar>
          </w:tcPr>
          <w:p w14:paraId="4468C7FE" w14:textId="5372F6FA" w:rsidR="00A3764F" w:rsidRDefault="00A3764F" w:rsidP="00A3764F">
            <w:pPr>
              <w:widowControl w:val="0"/>
              <w:spacing w:line="240" w:lineRule="auto"/>
            </w:pPr>
            <w:r>
              <w:t>Yes</w:t>
            </w:r>
            <w:r w:rsidR="00C42061">
              <w:t>; DMHA Site coaches assure fidelity</w:t>
            </w:r>
          </w:p>
        </w:tc>
        <w:tc>
          <w:tcPr>
            <w:tcW w:w="2592" w:type="dxa"/>
            <w:shd w:val="clear" w:color="auto" w:fill="auto"/>
            <w:tcMar>
              <w:top w:w="100" w:type="dxa"/>
              <w:left w:w="100" w:type="dxa"/>
              <w:bottom w:w="100" w:type="dxa"/>
              <w:right w:w="100" w:type="dxa"/>
            </w:tcMar>
          </w:tcPr>
          <w:p w14:paraId="02CD4633" w14:textId="5A5FF7EF" w:rsidR="00A3764F" w:rsidRDefault="0046222B" w:rsidP="00A3764F">
            <w:pPr>
              <w:widowControl w:val="0"/>
              <w:spacing w:line="240" w:lineRule="auto"/>
            </w:pPr>
            <w:r>
              <w:t>Our CNA identified a need for an intervention for</w:t>
            </w:r>
            <w:del w:id="10" w:author="Author">
              <w:r w:rsidDel="006572FF">
                <w:delText xml:space="preserve"> </w:delText>
              </w:r>
            </w:del>
            <w:r>
              <w:t xml:space="preserve"> chi</w:t>
            </w:r>
            <w:r w:rsidR="00BE0826">
              <w:t>ldren with high needs; 55% of youth served have ACE of 4+ prior to age 17</w:t>
            </w:r>
            <w:r w:rsidR="007D539E">
              <w:t>; 11% of youth served have LON 5 or 6</w:t>
            </w:r>
          </w:p>
        </w:tc>
      </w:tr>
      <w:tr w:rsidR="00A3764F" w14:paraId="6BCE14BC" w14:textId="77777777" w:rsidTr="40DEA982">
        <w:tc>
          <w:tcPr>
            <w:tcW w:w="2592" w:type="dxa"/>
            <w:shd w:val="clear" w:color="auto" w:fill="auto"/>
            <w:tcMar>
              <w:top w:w="100" w:type="dxa"/>
              <w:left w:w="100" w:type="dxa"/>
              <w:bottom w:w="100" w:type="dxa"/>
              <w:right w:w="100" w:type="dxa"/>
            </w:tcMar>
          </w:tcPr>
          <w:p w14:paraId="7182F8B7" w14:textId="77777777" w:rsidR="00A3764F" w:rsidRDefault="00A3764F" w:rsidP="00A3764F">
            <w:pPr>
              <w:widowControl w:val="0"/>
              <w:spacing w:line="240" w:lineRule="auto"/>
            </w:pPr>
            <w:r>
              <w:lastRenderedPageBreak/>
              <w:t xml:space="preserve">Brief Strategic Family Therapy (BSFT) </w:t>
            </w:r>
          </w:p>
        </w:tc>
        <w:tc>
          <w:tcPr>
            <w:tcW w:w="2592" w:type="dxa"/>
            <w:shd w:val="clear" w:color="auto" w:fill="auto"/>
            <w:tcMar>
              <w:top w:w="100" w:type="dxa"/>
              <w:left w:w="100" w:type="dxa"/>
              <w:bottom w:w="100" w:type="dxa"/>
              <w:right w:w="100" w:type="dxa"/>
            </w:tcMar>
          </w:tcPr>
          <w:p w14:paraId="488C7266" w14:textId="3D2BEB0C" w:rsidR="00A3764F" w:rsidRDefault="00A3764F" w:rsidP="00A3764F">
            <w:pPr>
              <w:widowControl w:val="0"/>
              <w:spacing w:line="240" w:lineRule="auto"/>
            </w:pPr>
            <w:r>
              <w:t>Yes</w:t>
            </w:r>
          </w:p>
        </w:tc>
        <w:tc>
          <w:tcPr>
            <w:tcW w:w="2592" w:type="dxa"/>
            <w:shd w:val="clear" w:color="auto" w:fill="auto"/>
            <w:tcMar>
              <w:top w:w="100" w:type="dxa"/>
              <w:left w:w="100" w:type="dxa"/>
              <w:bottom w:w="100" w:type="dxa"/>
              <w:right w:w="100" w:type="dxa"/>
            </w:tcMar>
          </w:tcPr>
          <w:p w14:paraId="4F0D9EE0" w14:textId="46A062CF" w:rsidR="00A3764F" w:rsidRDefault="00A3764F" w:rsidP="00A3764F">
            <w:pPr>
              <w:widowControl w:val="0"/>
              <w:spacing w:line="240" w:lineRule="auto"/>
            </w:pPr>
            <w:r>
              <w:t>SED</w:t>
            </w:r>
          </w:p>
        </w:tc>
        <w:tc>
          <w:tcPr>
            <w:tcW w:w="2592" w:type="dxa"/>
            <w:shd w:val="clear" w:color="auto" w:fill="auto"/>
            <w:tcMar>
              <w:top w:w="100" w:type="dxa"/>
              <w:left w:w="100" w:type="dxa"/>
              <w:bottom w:w="100" w:type="dxa"/>
              <w:right w:w="100" w:type="dxa"/>
            </w:tcMar>
          </w:tcPr>
          <w:p w14:paraId="5894DFD3" w14:textId="2B6EDB30" w:rsidR="00A3764F" w:rsidRDefault="00A3764F" w:rsidP="00A3764F">
            <w:pPr>
              <w:widowControl w:val="0"/>
              <w:spacing w:line="240" w:lineRule="auto"/>
            </w:pPr>
            <w:r>
              <w:t>No; we are not using a fidelity monitoring tool</w:t>
            </w:r>
          </w:p>
        </w:tc>
        <w:tc>
          <w:tcPr>
            <w:tcW w:w="2592" w:type="dxa"/>
            <w:shd w:val="clear" w:color="auto" w:fill="auto"/>
            <w:tcMar>
              <w:top w:w="100" w:type="dxa"/>
              <w:left w:w="100" w:type="dxa"/>
              <w:bottom w:w="100" w:type="dxa"/>
              <w:right w:w="100" w:type="dxa"/>
            </w:tcMar>
          </w:tcPr>
          <w:p w14:paraId="625B836F" w14:textId="22250108" w:rsidR="00A3764F" w:rsidRDefault="0046222B" w:rsidP="00A3764F">
            <w:pPr>
              <w:widowControl w:val="0"/>
              <w:spacing w:line="240" w:lineRule="auto"/>
            </w:pPr>
            <w:r>
              <w:t xml:space="preserve">Our CNA identified a need for an intervention for children </w:t>
            </w:r>
            <w:r w:rsidR="007E6C46">
              <w:t>and families with high needs; 55% of youth served have ACE of 4+ prior to age 17</w:t>
            </w:r>
          </w:p>
        </w:tc>
      </w:tr>
      <w:tr w:rsidR="00A3764F" w14:paraId="2EAE81E8" w14:textId="77777777" w:rsidTr="40DEA982">
        <w:tc>
          <w:tcPr>
            <w:tcW w:w="2592" w:type="dxa"/>
            <w:shd w:val="clear" w:color="auto" w:fill="auto"/>
            <w:tcMar>
              <w:top w:w="100" w:type="dxa"/>
              <w:left w:w="100" w:type="dxa"/>
              <w:bottom w:w="100" w:type="dxa"/>
              <w:right w:w="100" w:type="dxa"/>
            </w:tcMar>
          </w:tcPr>
          <w:p w14:paraId="5BFE6136" w14:textId="77777777" w:rsidR="00A3764F" w:rsidRDefault="00A3764F" w:rsidP="00A3764F">
            <w:pPr>
              <w:widowControl w:val="0"/>
              <w:spacing w:line="240" w:lineRule="auto"/>
            </w:pPr>
            <w:r>
              <w:t>Coordinated Specialty Care (CSC) for First Episode Psychosis (FEP)</w:t>
            </w:r>
          </w:p>
        </w:tc>
        <w:tc>
          <w:tcPr>
            <w:tcW w:w="2592" w:type="dxa"/>
            <w:shd w:val="clear" w:color="auto" w:fill="auto"/>
            <w:tcMar>
              <w:top w:w="100" w:type="dxa"/>
              <w:left w:w="100" w:type="dxa"/>
              <w:bottom w:w="100" w:type="dxa"/>
              <w:right w:w="100" w:type="dxa"/>
            </w:tcMar>
          </w:tcPr>
          <w:p w14:paraId="48E44AA1" w14:textId="561C3065" w:rsidR="00A3764F" w:rsidRDefault="00A3764F" w:rsidP="00A3764F">
            <w:pPr>
              <w:widowControl w:val="0"/>
              <w:spacing w:line="240" w:lineRule="auto"/>
            </w:pPr>
            <w:r>
              <w:t>No</w:t>
            </w:r>
          </w:p>
        </w:tc>
        <w:tc>
          <w:tcPr>
            <w:tcW w:w="2592" w:type="dxa"/>
            <w:shd w:val="clear" w:color="auto" w:fill="auto"/>
            <w:tcMar>
              <w:top w:w="100" w:type="dxa"/>
              <w:left w:w="100" w:type="dxa"/>
              <w:bottom w:w="100" w:type="dxa"/>
              <w:right w:w="100" w:type="dxa"/>
            </w:tcMar>
          </w:tcPr>
          <w:p w14:paraId="790FDF8C" w14:textId="623B645E" w:rsidR="00A3764F" w:rsidRDefault="00C715AB" w:rsidP="00A3764F">
            <w:pPr>
              <w:widowControl w:val="0"/>
              <w:spacing w:line="240" w:lineRule="auto"/>
            </w:pPr>
            <w:r>
              <w:t>Open to this EBP if training and implementation are affordable</w:t>
            </w:r>
          </w:p>
        </w:tc>
        <w:tc>
          <w:tcPr>
            <w:tcW w:w="2592" w:type="dxa"/>
            <w:shd w:val="clear" w:color="auto" w:fill="auto"/>
            <w:tcMar>
              <w:top w:w="100" w:type="dxa"/>
              <w:left w:w="100" w:type="dxa"/>
              <w:bottom w:w="100" w:type="dxa"/>
              <w:right w:w="100" w:type="dxa"/>
            </w:tcMar>
          </w:tcPr>
          <w:p w14:paraId="70FFEEA0" w14:textId="5077DA5F" w:rsidR="00A3764F" w:rsidRDefault="00C715AB" w:rsidP="00A3764F">
            <w:pPr>
              <w:widowControl w:val="0"/>
              <w:spacing w:line="240" w:lineRule="auto"/>
            </w:pPr>
            <w:r>
              <w:t>N/A</w:t>
            </w:r>
          </w:p>
        </w:tc>
        <w:tc>
          <w:tcPr>
            <w:tcW w:w="2592" w:type="dxa"/>
            <w:shd w:val="clear" w:color="auto" w:fill="auto"/>
            <w:tcMar>
              <w:top w:w="100" w:type="dxa"/>
              <w:left w:w="100" w:type="dxa"/>
              <w:bottom w:w="100" w:type="dxa"/>
              <w:right w:w="100" w:type="dxa"/>
            </w:tcMar>
          </w:tcPr>
          <w:p w14:paraId="25725834" w14:textId="716CCEB5" w:rsidR="00A3764F" w:rsidRDefault="00C715AB" w:rsidP="00A3764F">
            <w:pPr>
              <w:widowControl w:val="0"/>
              <w:spacing w:line="240" w:lineRule="auto"/>
            </w:pPr>
            <w:r>
              <w:t>N/A</w:t>
            </w:r>
          </w:p>
        </w:tc>
      </w:tr>
      <w:tr w:rsidR="00A3764F" w14:paraId="6FAC9F27" w14:textId="77777777" w:rsidTr="40DEA982">
        <w:tc>
          <w:tcPr>
            <w:tcW w:w="2592" w:type="dxa"/>
            <w:shd w:val="clear" w:color="auto" w:fill="auto"/>
            <w:tcMar>
              <w:top w:w="100" w:type="dxa"/>
              <w:left w:w="100" w:type="dxa"/>
              <w:bottom w:w="100" w:type="dxa"/>
              <w:right w:w="100" w:type="dxa"/>
            </w:tcMar>
          </w:tcPr>
          <w:p w14:paraId="77BA71E7" w14:textId="77777777" w:rsidR="00A3764F" w:rsidRDefault="00A3764F" w:rsidP="00A3764F">
            <w:pPr>
              <w:widowControl w:val="0"/>
              <w:spacing w:line="240" w:lineRule="auto"/>
            </w:pPr>
            <w:r>
              <w:t>Seeking Safety</w:t>
            </w:r>
          </w:p>
        </w:tc>
        <w:tc>
          <w:tcPr>
            <w:tcW w:w="2592" w:type="dxa"/>
            <w:shd w:val="clear" w:color="auto" w:fill="auto"/>
            <w:tcMar>
              <w:top w:w="100" w:type="dxa"/>
              <w:left w:w="100" w:type="dxa"/>
              <w:bottom w:w="100" w:type="dxa"/>
              <w:right w:w="100" w:type="dxa"/>
            </w:tcMar>
          </w:tcPr>
          <w:p w14:paraId="46B095D7" w14:textId="3B6DBE64" w:rsidR="00A3764F" w:rsidRDefault="00C715AB" w:rsidP="00A3764F">
            <w:pPr>
              <w:widowControl w:val="0"/>
              <w:spacing w:line="240" w:lineRule="auto"/>
            </w:pPr>
            <w:r>
              <w:t>Yes</w:t>
            </w:r>
          </w:p>
        </w:tc>
        <w:tc>
          <w:tcPr>
            <w:tcW w:w="2592" w:type="dxa"/>
            <w:shd w:val="clear" w:color="auto" w:fill="auto"/>
            <w:tcMar>
              <w:top w:w="100" w:type="dxa"/>
              <w:left w:w="100" w:type="dxa"/>
              <w:bottom w:w="100" w:type="dxa"/>
              <w:right w:w="100" w:type="dxa"/>
            </w:tcMar>
          </w:tcPr>
          <w:p w14:paraId="7F713ABC" w14:textId="71C38C1C" w:rsidR="00A3764F" w:rsidRDefault="00A3764F" w:rsidP="00A3764F">
            <w:pPr>
              <w:widowControl w:val="0"/>
              <w:spacing w:line="240" w:lineRule="auto"/>
            </w:pPr>
            <w:r>
              <w:t>SMI SUD</w:t>
            </w:r>
          </w:p>
        </w:tc>
        <w:tc>
          <w:tcPr>
            <w:tcW w:w="2592" w:type="dxa"/>
            <w:shd w:val="clear" w:color="auto" w:fill="auto"/>
            <w:tcMar>
              <w:top w:w="100" w:type="dxa"/>
              <w:left w:w="100" w:type="dxa"/>
              <w:bottom w:w="100" w:type="dxa"/>
              <w:right w:w="100" w:type="dxa"/>
            </w:tcMar>
          </w:tcPr>
          <w:p w14:paraId="35E73223" w14:textId="7F343FA7" w:rsidR="00A3764F" w:rsidRDefault="00C715AB" w:rsidP="00A3764F">
            <w:pPr>
              <w:widowControl w:val="0"/>
              <w:spacing w:line="240" w:lineRule="auto"/>
            </w:pPr>
            <w:r>
              <w:t>No; in some programs it is used with fidelity, other programs use sessions in individualized manner</w:t>
            </w:r>
          </w:p>
        </w:tc>
        <w:tc>
          <w:tcPr>
            <w:tcW w:w="2592" w:type="dxa"/>
            <w:shd w:val="clear" w:color="auto" w:fill="auto"/>
            <w:tcMar>
              <w:top w:w="100" w:type="dxa"/>
              <w:left w:w="100" w:type="dxa"/>
              <w:bottom w:w="100" w:type="dxa"/>
              <w:right w:w="100" w:type="dxa"/>
            </w:tcMar>
          </w:tcPr>
          <w:p w14:paraId="017B3BAA" w14:textId="472B0204" w:rsidR="00A3764F" w:rsidRDefault="0046222B" w:rsidP="00A3764F">
            <w:pPr>
              <w:widowControl w:val="0"/>
              <w:spacing w:line="240" w:lineRule="auto"/>
            </w:pPr>
            <w:r>
              <w:t xml:space="preserve">Our CNA indicated a need for an evidence-supported intervention for those who have experienced trauma. </w:t>
            </w:r>
            <w:r w:rsidR="43A5965D">
              <w:t>32% of clients have an ACE score of 6 or more.</w:t>
            </w:r>
            <w:r>
              <w:t xml:space="preserve"> </w:t>
            </w:r>
            <w:r w:rsidR="004F758E">
              <w:t>The CNA identified the need for services in Spanish and we ensure a minimum of one Spanish speaking clinician is trained in DBT.</w:t>
            </w:r>
          </w:p>
        </w:tc>
      </w:tr>
      <w:tr w:rsidR="00A3764F" w14:paraId="6DE669F9" w14:textId="77777777" w:rsidTr="40DEA982">
        <w:tc>
          <w:tcPr>
            <w:tcW w:w="2592" w:type="dxa"/>
            <w:shd w:val="clear" w:color="auto" w:fill="auto"/>
            <w:tcMar>
              <w:top w:w="100" w:type="dxa"/>
              <w:left w:w="100" w:type="dxa"/>
              <w:bottom w:w="100" w:type="dxa"/>
              <w:right w:w="100" w:type="dxa"/>
            </w:tcMar>
          </w:tcPr>
          <w:p w14:paraId="4C62966D" w14:textId="77777777" w:rsidR="00A3764F" w:rsidRDefault="00A3764F" w:rsidP="00A3764F">
            <w:pPr>
              <w:widowControl w:val="0"/>
              <w:spacing w:line="240" w:lineRule="auto"/>
            </w:pPr>
            <w:r>
              <w:lastRenderedPageBreak/>
              <w:t>Parent Management Training</w:t>
            </w:r>
          </w:p>
        </w:tc>
        <w:tc>
          <w:tcPr>
            <w:tcW w:w="2592" w:type="dxa"/>
            <w:shd w:val="clear" w:color="auto" w:fill="auto"/>
            <w:tcMar>
              <w:top w:w="100" w:type="dxa"/>
              <w:left w:w="100" w:type="dxa"/>
              <w:bottom w:w="100" w:type="dxa"/>
              <w:right w:w="100" w:type="dxa"/>
            </w:tcMar>
          </w:tcPr>
          <w:p w14:paraId="7D31B154" w14:textId="05CFB8A0" w:rsidR="00A3764F" w:rsidRDefault="00C715AB" w:rsidP="00A3764F">
            <w:pPr>
              <w:widowControl w:val="0"/>
              <w:spacing w:line="240" w:lineRule="auto"/>
            </w:pPr>
            <w:r>
              <w:t>No</w:t>
            </w:r>
          </w:p>
        </w:tc>
        <w:tc>
          <w:tcPr>
            <w:tcW w:w="2592" w:type="dxa"/>
            <w:shd w:val="clear" w:color="auto" w:fill="auto"/>
            <w:tcMar>
              <w:top w:w="100" w:type="dxa"/>
              <w:left w:w="100" w:type="dxa"/>
              <w:bottom w:w="100" w:type="dxa"/>
              <w:right w:w="100" w:type="dxa"/>
            </w:tcMar>
          </w:tcPr>
          <w:p w14:paraId="766CECA2" w14:textId="603805D0" w:rsidR="00A3764F" w:rsidRDefault="00C715AB" w:rsidP="00A3764F">
            <w:pPr>
              <w:widowControl w:val="0"/>
              <w:spacing w:line="240" w:lineRule="auto"/>
            </w:pPr>
            <w:r>
              <w:t>Currently using Nurturing Hearts; Open to this EBP if training and implementation is affordable</w:t>
            </w:r>
          </w:p>
        </w:tc>
        <w:tc>
          <w:tcPr>
            <w:tcW w:w="2592" w:type="dxa"/>
            <w:shd w:val="clear" w:color="auto" w:fill="auto"/>
            <w:tcMar>
              <w:top w:w="100" w:type="dxa"/>
              <w:left w:w="100" w:type="dxa"/>
              <w:bottom w:w="100" w:type="dxa"/>
              <w:right w:w="100" w:type="dxa"/>
            </w:tcMar>
          </w:tcPr>
          <w:p w14:paraId="4BBEEC46" w14:textId="34DE230D" w:rsidR="00A3764F" w:rsidRDefault="00C715AB" w:rsidP="00A3764F">
            <w:pPr>
              <w:widowControl w:val="0"/>
              <w:spacing w:line="240" w:lineRule="auto"/>
            </w:pPr>
            <w:r>
              <w:t>N/A</w:t>
            </w:r>
          </w:p>
        </w:tc>
        <w:tc>
          <w:tcPr>
            <w:tcW w:w="2592" w:type="dxa"/>
            <w:shd w:val="clear" w:color="auto" w:fill="auto"/>
            <w:tcMar>
              <w:top w:w="100" w:type="dxa"/>
              <w:left w:w="100" w:type="dxa"/>
              <w:bottom w:w="100" w:type="dxa"/>
              <w:right w:w="100" w:type="dxa"/>
            </w:tcMar>
          </w:tcPr>
          <w:p w14:paraId="767B2925" w14:textId="247E8160" w:rsidR="00A3764F" w:rsidRDefault="00C715AB" w:rsidP="00A3764F">
            <w:pPr>
              <w:widowControl w:val="0"/>
              <w:spacing w:line="240" w:lineRule="auto"/>
            </w:pPr>
            <w:r>
              <w:t>N/A</w:t>
            </w:r>
          </w:p>
        </w:tc>
      </w:tr>
      <w:tr w:rsidR="00A3764F" w14:paraId="71C9A7CB" w14:textId="77777777" w:rsidTr="40DEA982">
        <w:tc>
          <w:tcPr>
            <w:tcW w:w="2592" w:type="dxa"/>
            <w:shd w:val="clear" w:color="auto" w:fill="auto"/>
            <w:tcMar>
              <w:top w:w="100" w:type="dxa"/>
              <w:left w:w="100" w:type="dxa"/>
              <w:bottom w:w="100" w:type="dxa"/>
              <w:right w:w="100" w:type="dxa"/>
            </w:tcMar>
          </w:tcPr>
          <w:p w14:paraId="3B7C6746" w14:textId="77777777" w:rsidR="00A3764F" w:rsidRDefault="00A3764F" w:rsidP="00A3764F">
            <w:pPr>
              <w:widowControl w:val="0"/>
              <w:spacing w:line="240" w:lineRule="auto"/>
            </w:pPr>
            <w:r>
              <w:t>Long-acting injectable medications to treat both mental and substance use disorders</w:t>
            </w:r>
          </w:p>
        </w:tc>
        <w:tc>
          <w:tcPr>
            <w:tcW w:w="2592" w:type="dxa"/>
            <w:shd w:val="clear" w:color="auto" w:fill="auto"/>
            <w:tcMar>
              <w:top w:w="100" w:type="dxa"/>
              <w:left w:w="100" w:type="dxa"/>
              <w:bottom w:w="100" w:type="dxa"/>
              <w:right w:w="100" w:type="dxa"/>
            </w:tcMar>
          </w:tcPr>
          <w:p w14:paraId="2E92BEF9" w14:textId="53FCE0B0" w:rsidR="00A3764F" w:rsidRDefault="00C715AB" w:rsidP="00A3764F">
            <w:pPr>
              <w:widowControl w:val="0"/>
              <w:spacing w:line="240" w:lineRule="auto"/>
            </w:pPr>
            <w:r>
              <w:t>Yes</w:t>
            </w:r>
          </w:p>
        </w:tc>
        <w:tc>
          <w:tcPr>
            <w:tcW w:w="2592" w:type="dxa"/>
            <w:shd w:val="clear" w:color="auto" w:fill="auto"/>
            <w:tcMar>
              <w:top w:w="100" w:type="dxa"/>
              <w:left w:w="100" w:type="dxa"/>
              <w:bottom w:w="100" w:type="dxa"/>
              <w:right w:w="100" w:type="dxa"/>
            </w:tcMar>
          </w:tcPr>
          <w:p w14:paraId="4EB5286E" w14:textId="707EBFF9" w:rsidR="00A3764F" w:rsidRDefault="00A3764F" w:rsidP="00A3764F">
            <w:pPr>
              <w:widowControl w:val="0"/>
              <w:spacing w:line="240" w:lineRule="auto"/>
            </w:pPr>
            <w:r>
              <w:t>SMI</w:t>
            </w:r>
            <w:r w:rsidR="0046222B">
              <w:t>,</w:t>
            </w:r>
            <w:r>
              <w:t xml:space="preserve"> SUD</w:t>
            </w:r>
          </w:p>
        </w:tc>
        <w:tc>
          <w:tcPr>
            <w:tcW w:w="2592" w:type="dxa"/>
            <w:shd w:val="clear" w:color="auto" w:fill="auto"/>
            <w:tcMar>
              <w:top w:w="100" w:type="dxa"/>
              <w:left w:w="100" w:type="dxa"/>
              <w:bottom w:w="100" w:type="dxa"/>
              <w:right w:w="100" w:type="dxa"/>
            </w:tcMar>
          </w:tcPr>
          <w:p w14:paraId="16DCD2DD" w14:textId="1F70FC4A" w:rsidR="00A3764F" w:rsidRDefault="00C715AB" w:rsidP="00A3764F">
            <w:pPr>
              <w:widowControl w:val="0"/>
              <w:spacing w:line="240" w:lineRule="auto"/>
            </w:pPr>
            <w:r>
              <w:t>Y</w:t>
            </w:r>
            <w:r w:rsidR="00FF5531">
              <w:t>es</w:t>
            </w:r>
            <w:r>
              <w:t>; following FDA guidelines for prescribing and monitoring</w:t>
            </w:r>
          </w:p>
        </w:tc>
        <w:tc>
          <w:tcPr>
            <w:tcW w:w="2592" w:type="dxa"/>
            <w:shd w:val="clear" w:color="auto" w:fill="auto"/>
            <w:tcMar>
              <w:top w:w="100" w:type="dxa"/>
              <w:left w:w="100" w:type="dxa"/>
              <w:bottom w:w="100" w:type="dxa"/>
              <w:right w:w="100" w:type="dxa"/>
            </w:tcMar>
          </w:tcPr>
          <w:p w14:paraId="30922607" w14:textId="6C54F627" w:rsidR="00A3764F" w:rsidRDefault="00FF5531" w:rsidP="00A3764F">
            <w:pPr>
              <w:widowControl w:val="0"/>
              <w:spacing w:line="240" w:lineRule="auto"/>
            </w:pPr>
            <w:r>
              <w:t xml:space="preserve">Our CNA indicated a need to provide pharmaceutical interventions for the SMI and SUD populations. </w:t>
            </w:r>
          </w:p>
        </w:tc>
      </w:tr>
      <w:tr w:rsidR="00A3764F" w14:paraId="41A2DA9B" w14:textId="77777777" w:rsidTr="40DEA982">
        <w:tc>
          <w:tcPr>
            <w:tcW w:w="2592" w:type="dxa"/>
            <w:shd w:val="clear" w:color="auto" w:fill="auto"/>
            <w:tcMar>
              <w:top w:w="100" w:type="dxa"/>
              <w:left w:w="100" w:type="dxa"/>
              <w:bottom w:w="100" w:type="dxa"/>
              <w:right w:w="100" w:type="dxa"/>
            </w:tcMar>
          </w:tcPr>
          <w:p w14:paraId="6036FB00" w14:textId="77777777" w:rsidR="00A3764F" w:rsidRDefault="00A3764F" w:rsidP="00A3764F">
            <w:pPr>
              <w:widowControl w:val="0"/>
              <w:spacing w:line="240" w:lineRule="auto"/>
            </w:pPr>
            <w:r>
              <w:t>Effective but underutilized medications such as clozapine and FDA-approved medications for substance use disorders including smoking cessation</w:t>
            </w:r>
          </w:p>
        </w:tc>
        <w:tc>
          <w:tcPr>
            <w:tcW w:w="2592" w:type="dxa"/>
            <w:shd w:val="clear" w:color="auto" w:fill="auto"/>
            <w:tcMar>
              <w:top w:w="100" w:type="dxa"/>
              <w:left w:w="100" w:type="dxa"/>
              <w:bottom w:w="100" w:type="dxa"/>
              <w:right w:w="100" w:type="dxa"/>
            </w:tcMar>
          </w:tcPr>
          <w:p w14:paraId="38480A57" w14:textId="7FFC4232" w:rsidR="00A3764F" w:rsidRDefault="00A3764F" w:rsidP="00A3764F">
            <w:pPr>
              <w:widowControl w:val="0"/>
              <w:spacing w:line="240" w:lineRule="auto"/>
            </w:pPr>
            <w:r>
              <w:t>Y</w:t>
            </w:r>
            <w:r w:rsidR="00C715AB">
              <w:t>es</w:t>
            </w:r>
          </w:p>
        </w:tc>
        <w:tc>
          <w:tcPr>
            <w:tcW w:w="2592" w:type="dxa"/>
            <w:shd w:val="clear" w:color="auto" w:fill="auto"/>
            <w:tcMar>
              <w:top w:w="100" w:type="dxa"/>
              <w:left w:w="100" w:type="dxa"/>
              <w:bottom w:w="100" w:type="dxa"/>
              <w:right w:w="100" w:type="dxa"/>
            </w:tcMar>
          </w:tcPr>
          <w:p w14:paraId="3EC16F31" w14:textId="19CF5CD3" w:rsidR="00A3764F" w:rsidRDefault="00A3764F" w:rsidP="00A3764F">
            <w:pPr>
              <w:widowControl w:val="0"/>
              <w:spacing w:line="240" w:lineRule="auto"/>
            </w:pPr>
            <w:r>
              <w:t>SMI</w:t>
            </w:r>
            <w:r w:rsidR="0046222B">
              <w:t>,</w:t>
            </w:r>
            <w:r>
              <w:t xml:space="preserve"> SUD</w:t>
            </w:r>
          </w:p>
        </w:tc>
        <w:tc>
          <w:tcPr>
            <w:tcW w:w="2592" w:type="dxa"/>
            <w:shd w:val="clear" w:color="auto" w:fill="auto"/>
            <w:tcMar>
              <w:top w:w="100" w:type="dxa"/>
              <w:left w:w="100" w:type="dxa"/>
              <w:bottom w:w="100" w:type="dxa"/>
              <w:right w:w="100" w:type="dxa"/>
            </w:tcMar>
          </w:tcPr>
          <w:p w14:paraId="1DD37E80" w14:textId="6B879E3E" w:rsidR="00A3764F" w:rsidRDefault="00A3764F" w:rsidP="00A3764F">
            <w:pPr>
              <w:widowControl w:val="0"/>
              <w:spacing w:line="240" w:lineRule="auto"/>
            </w:pPr>
            <w:r>
              <w:t>Y</w:t>
            </w:r>
            <w:r w:rsidR="00C715AB">
              <w:t>es; following FDA guidelines for prescribing and monitoring</w:t>
            </w:r>
          </w:p>
        </w:tc>
        <w:tc>
          <w:tcPr>
            <w:tcW w:w="2592" w:type="dxa"/>
            <w:shd w:val="clear" w:color="auto" w:fill="auto"/>
            <w:tcMar>
              <w:top w:w="100" w:type="dxa"/>
              <w:left w:w="100" w:type="dxa"/>
              <w:bottom w:w="100" w:type="dxa"/>
              <w:right w:w="100" w:type="dxa"/>
            </w:tcMar>
          </w:tcPr>
          <w:p w14:paraId="55A8A3DB" w14:textId="127419C0" w:rsidR="00A3764F" w:rsidRDefault="00FF5531" w:rsidP="00A3764F">
            <w:pPr>
              <w:widowControl w:val="0"/>
              <w:spacing w:line="240" w:lineRule="auto"/>
            </w:pPr>
            <w:r>
              <w:t>Our CNA indicated a need to provide pharmaceutical interventions for the SMI and SUD populations.</w:t>
            </w:r>
          </w:p>
        </w:tc>
      </w:tr>
    </w:tbl>
    <w:p w14:paraId="1FA9422E" w14:textId="77777777" w:rsidR="00E70875" w:rsidRDefault="00E70875">
      <w:pPr>
        <w:rPr>
          <w:b/>
        </w:rPr>
      </w:pPr>
    </w:p>
    <w:p w14:paraId="3B5C9855" w14:textId="77777777" w:rsidR="00E70875" w:rsidRDefault="00E70875"/>
    <w:p w14:paraId="6A4CC281" w14:textId="77777777" w:rsidR="00E70875" w:rsidRDefault="00A46BC3">
      <w:r>
        <w:t>Are you currently utilizing any EBPs that are not listed above? If so, please list the EBP, which population you are using it for, whether you are implementing it with fidelity, and how its use was informed by your CNA.</w:t>
      </w:r>
    </w:p>
    <w:p w14:paraId="1DCEAF99" w14:textId="77777777" w:rsidR="00E70875" w:rsidRDefault="00E70875">
      <w:pPr>
        <w:spacing w:line="240" w:lineRule="auto"/>
        <w:rPr>
          <w:b/>
        </w:rPr>
      </w:pPr>
    </w:p>
    <w:tbl>
      <w:tblPr>
        <w:tblW w:w="128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855"/>
      </w:tblGrid>
      <w:tr w:rsidR="00E70875" w14:paraId="533DF424" w14:textId="77777777">
        <w:tc>
          <w:tcPr>
            <w:tcW w:w="12855" w:type="dxa"/>
            <w:shd w:val="clear" w:color="auto" w:fill="FFFF99"/>
          </w:tcPr>
          <w:p w14:paraId="77D01D56" w14:textId="7E772EDC" w:rsidR="00C715AB" w:rsidRDefault="00F9767E">
            <w:pPr>
              <w:widowControl w:val="0"/>
              <w:rPr>
                <w:b/>
              </w:rPr>
            </w:pPr>
            <w:r>
              <w:rPr>
                <w:b/>
              </w:rPr>
              <w:t>Prolonged exposure- SMI – fidelity Y</w:t>
            </w:r>
            <w:r w:rsidR="00C715AB">
              <w:rPr>
                <w:b/>
              </w:rPr>
              <w:t>es—Population served with history of trauma</w:t>
            </w:r>
          </w:p>
          <w:p w14:paraId="682952DA" w14:textId="77777777" w:rsidR="00C715AB" w:rsidRDefault="00F9767E">
            <w:pPr>
              <w:widowControl w:val="0"/>
              <w:rPr>
                <w:b/>
              </w:rPr>
            </w:pPr>
            <w:r>
              <w:rPr>
                <w:b/>
              </w:rPr>
              <w:lastRenderedPageBreak/>
              <w:t>Cognitive processing therapy-SMI-fidelity Y</w:t>
            </w:r>
            <w:r w:rsidR="00C715AB">
              <w:rPr>
                <w:b/>
              </w:rPr>
              <w:t>es – Population served with history of trauma</w:t>
            </w:r>
            <w:r>
              <w:rPr>
                <w:b/>
              </w:rPr>
              <w:t>,</w:t>
            </w:r>
          </w:p>
          <w:p w14:paraId="3A70AE5D" w14:textId="77777777" w:rsidR="00C715AB" w:rsidRDefault="00C715AB">
            <w:pPr>
              <w:widowControl w:val="0"/>
              <w:rPr>
                <w:b/>
              </w:rPr>
            </w:pPr>
            <w:r>
              <w:rPr>
                <w:b/>
              </w:rPr>
              <w:t>Parent Child Interaction Therapy (</w:t>
            </w:r>
            <w:r w:rsidR="00F9767E">
              <w:rPr>
                <w:b/>
              </w:rPr>
              <w:t>PCIT</w:t>
            </w:r>
            <w:r>
              <w:rPr>
                <w:b/>
              </w:rPr>
              <w:t>)</w:t>
            </w:r>
            <w:r w:rsidR="00F9767E">
              <w:rPr>
                <w:b/>
              </w:rPr>
              <w:t>-SED fidelity Y</w:t>
            </w:r>
            <w:r>
              <w:rPr>
                <w:b/>
              </w:rPr>
              <w:t>es</w:t>
            </w:r>
            <w:r w:rsidR="00F9767E">
              <w:rPr>
                <w:b/>
              </w:rPr>
              <w:t xml:space="preserve">, </w:t>
            </w:r>
            <w:r>
              <w:rPr>
                <w:b/>
              </w:rPr>
              <w:t>Population served with SED</w:t>
            </w:r>
          </w:p>
          <w:p w14:paraId="4936C327" w14:textId="77777777" w:rsidR="00C715AB" w:rsidRDefault="00F9767E">
            <w:pPr>
              <w:widowControl w:val="0"/>
              <w:rPr>
                <w:b/>
              </w:rPr>
            </w:pPr>
            <w:r>
              <w:rPr>
                <w:b/>
              </w:rPr>
              <w:t xml:space="preserve">EMDR- </w:t>
            </w:r>
            <w:r w:rsidR="00C715AB">
              <w:rPr>
                <w:b/>
              </w:rPr>
              <w:t>SMI, SED,</w:t>
            </w:r>
            <w:r>
              <w:rPr>
                <w:b/>
              </w:rPr>
              <w:t xml:space="preserve"> fidelity Y</w:t>
            </w:r>
            <w:r w:rsidR="00C715AB">
              <w:rPr>
                <w:b/>
              </w:rPr>
              <w:t>es- Population Served with history of trauma</w:t>
            </w:r>
          </w:p>
          <w:p w14:paraId="250DDAB9" w14:textId="77777777" w:rsidR="00C715AB" w:rsidRDefault="00C715AB">
            <w:pPr>
              <w:widowControl w:val="0"/>
              <w:rPr>
                <w:b/>
              </w:rPr>
            </w:pPr>
          </w:p>
          <w:p w14:paraId="7633D1BE" w14:textId="2712F818" w:rsidR="00C715AB" w:rsidRDefault="00D63E19">
            <w:pPr>
              <w:widowControl w:val="0"/>
              <w:rPr>
                <w:b/>
              </w:rPr>
            </w:pPr>
            <w:r>
              <w:rPr>
                <w:b/>
              </w:rPr>
              <w:t>Child Centered Play Therapy (</w:t>
            </w:r>
            <w:r w:rsidR="00F9767E">
              <w:rPr>
                <w:b/>
              </w:rPr>
              <w:t>CCPT</w:t>
            </w:r>
            <w:r>
              <w:rPr>
                <w:b/>
              </w:rPr>
              <w:t>)</w:t>
            </w:r>
            <w:r w:rsidR="00F9767E">
              <w:rPr>
                <w:b/>
              </w:rPr>
              <w:t>- SED fidelity N</w:t>
            </w:r>
            <w:r w:rsidR="00C715AB">
              <w:rPr>
                <w:b/>
              </w:rPr>
              <w:t>o</w:t>
            </w:r>
            <w:r w:rsidR="00F9767E">
              <w:rPr>
                <w:b/>
              </w:rPr>
              <w:t xml:space="preserve">, </w:t>
            </w:r>
            <w:r w:rsidR="00C715AB">
              <w:rPr>
                <w:b/>
              </w:rPr>
              <w:t>Population served with SED</w:t>
            </w:r>
          </w:p>
          <w:p w14:paraId="217FE094" w14:textId="2CA7D75B" w:rsidR="00C715AB" w:rsidRDefault="00F9767E">
            <w:pPr>
              <w:widowControl w:val="0"/>
              <w:rPr>
                <w:b/>
              </w:rPr>
            </w:pPr>
            <w:r>
              <w:rPr>
                <w:b/>
              </w:rPr>
              <w:t>Nurturing parenting- SED fidelity Y</w:t>
            </w:r>
            <w:r w:rsidR="00C715AB">
              <w:rPr>
                <w:b/>
              </w:rPr>
              <w:t>es</w:t>
            </w:r>
            <w:r>
              <w:rPr>
                <w:b/>
              </w:rPr>
              <w:t xml:space="preserve">, </w:t>
            </w:r>
            <w:r w:rsidR="00C715AB">
              <w:rPr>
                <w:b/>
              </w:rPr>
              <w:t>Population served with SED</w:t>
            </w:r>
          </w:p>
          <w:p w14:paraId="7D27B413" w14:textId="4FB17222" w:rsidR="00C715AB" w:rsidRDefault="00C715AB">
            <w:pPr>
              <w:widowControl w:val="0"/>
              <w:rPr>
                <w:b/>
              </w:rPr>
            </w:pPr>
            <w:r>
              <w:rPr>
                <w:b/>
              </w:rPr>
              <w:t>Cognitive Behavioral Therapy – Insomnia (</w:t>
            </w:r>
            <w:r w:rsidR="00F9767E">
              <w:rPr>
                <w:b/>
              </w:rPr>
              <w:t>CBTI</w:t>
            </w:r>
            <w:r>
              <w:rPr>
                <w:b/>
              </w:rPr>
              <w:t>)</w:t>
            </w:r>
            <w:r w:rsidR="00F9767E">
              <w:rPr>
                <w:b/>
              </w:rPr>
              <w:t>- SMI SUD fidelity N</w:t>
            </w:r>
            <w:r>
              <w:rPr>
                <w:b/>
              </w:rPr>
              <w:t>o, Not informed by CNA—symptom focused application of CBT</w:t>
            </w:r>
          </w:p>
          <w:p w14:paraId="2B01DC02" w14:textId="7BA296DD" w:rsidR="00C715AB" w:rsidRDefault="00F9767E">
            <w:pPr>
              <w:widowControl w:val="0"/>
              <w:rPr>
                <w:b/>
              </w:rPr>
            </w:pPr>
            <w:r>
              <w:rPr>
                <w:b/>
              </w:rPr>
              <w:t>CBT Chronic pain -SMI SUD fidelity N</w:t>
            </w:r>
            <w:r w:rsidR="00C715AB">
              <w:rPr>
                <w:b/>
              </w:rPr>
              <w:t>o</w:t>
            </w:r>
            <w:r>
              <w:rPr>
                <w:b/>
              </w:rPr>
              <w:t xml:space="preserve">, </w:t>
            </w:r>
            <w:r w:rsidR="00C715AB">
              <w:rPr>
                <w:b/>
              </w:rPr>
              <w:t>Not informed by CNA—useful for population with comorbid chronic pain</w:t>
            </w:r>
          </w:p>
          <w:p w14:paraId="1D33472B" w14:textId="2655E0C6" w:rsidR="00E70875" w:rsidRDefault="00E70875">
            <w:pPr>
              <w:widowControl w:val="0"/>
              <w:rPr>
                <w:b/>
              </w:rPr>
            </w:pPr>
          </w:p>
        </w:tc>
      </w:tr>
    </w:tbl>
    <w:p w14:paraId="0ACBF9C6" w14:textId="77777777" w:rsidR="00E70875" w:rsidRDefault="00E70875">
      <w:pPr>
        <w:spacing w:line="240" w:lineRule="auto"/>
      </w:pPr>
    </w:p>
    <w:p w14:paraId="4E39DB99" w14:textId="77777777" w:rsidR="00E70875" w:rsidRDefault="00E70875"/>
    <w:p w14:paraId="1CAA5F0A" w14:textId="77777777" w:rsidR="00E70875" w:rsidRDefault="00A46BC3">
      <w:pPr>
        <w:rPr>
          <w:b/>
          <w:sz w:val="28"/>
          <w:szCs w:val="28"/>
        </w:rPr>
      </w:pPr>
      <w:r>
        <w:br w:type="page"/>
      </w:r>
    </w:p>
    <w:p w14:paraId="4F0CD008" w14:textId="77777777" w:rsidR="00E70875" w:rsidRDefault="00A46BC3">
      <w:pPr>
        <w:rPr>
          <w:b/>
          <w:sz w:val="28"/>
          <w:szCs w:val="28"/>
        </w:rPr>
      </w:pPr>
      <w:r>
        <w:rPr>
          <w:b/>
          <w:sz w:val="28"/>
          <w:szCs w:val="28"/>
        </w:rPr>
        <w:lastRenderedPageBreak/>
        <w:t>Table 2: Assessments and Screeners</w:t>
      </w:r>
    </w:p>
    <w:p w14:paraId="3995B519" w14:textId="77777777" w:rsidR="00E70875" w:rsidRDefault="00E70875">
      <w:pPr>
        <w:rPr>
          <w:b/>
          <w:sz w:val="28"/>
          <w:szCs w:val="28"/>
        </w:rPr>
      </w:pPr>
    </w:p>
    <w:p w14:paraId="3F515307" w14:textId="77777777" w:rsidR="00E70875" w:rsidRDefault="00A46BC3">
      <w:r>
        <w:rPr>
          <w:b/>
        </w:rPr>
        <w:t>Instructions:</w:t>
      </w:r>
      <w:r>
        <w:t xml:space="preserve"> In the table below, please indicate which of the following assessments and screeners you currently utilize. The State will ultimately define a pre-approved list of assessment and screening tools that a CCBHC may use and is considering the following. For each assessment or screener, please indicate whether you are currently employing it and provide any additional commentary on its use. In the text box provided below Table 2, please list any assessments or screeners that you currently use that are not listed in the table below and provide the requested information.</w:t>
      </w:r>
    </w:p>
    <w:p w14:paraId="2DEB104E" w14:textId="77777777" w:rsidR="00E70875" w:rsidRDefault="00E70875"/>
    <w:tbl>
      <w:tblPr>
        <w:tblW w:w="1296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Layout w:type="fixed"/>
        <w:tblLook w:val="0600" w:firstRow="0" w:lastRow="0" w:firstColumn="0" w:lastColumn="0" w:noHBand="1" w:noVBand="1"/>
      </w:tblPr>
      <w:tblGrid>
        <w:gridCol w:w="4321"/>
        <w:gridCol w:w="2844"/>
        <w:gridCol w:w="5795"/>
      </w:tblGrid>
      <w:tr w:rsidR="00E70875" w14:paraId="3F5D7919" w14:textId="77777777" w:rsidTr="2E81CF37">
        <w:trPr>
          <w:tblHeader/>
        </w:trPr>
        <w:tc>
          <w:tcPr>
            <w:tcW w:w="4320" w:type="dxa"/>
            <w:shd w:val="clear" w:color="auto" w:fill="D9D9D9" w:themeFill="background1" w:themeFillShade="D9"/>
            <w:tcMar>
              <w:top w:w="100" w:type="dxa"/>
              <w:left w:w="100" w:type="dxa"/>
              <w:bottom w:w="100" w:type="dxa"/>
              <w:right w:w="100" w:type="dxa"/>
            </w:tcMar>
          </w:tcPr>
          <w:p w14:paraId="2DDD553B" w14:textId="77777777" w:rsidR="00E70875" w:rsidRDefault="00A46BC3">
            <w:pPr>
              <w:widowControl w:val="0"/>
              <w:spacing w:line="240" w:lineRule="auto"/>
              <w:rPr>
                <w:b/>
              </w:rPr>
            </w:pPr>
            <w:r>
              <w:rPr>
                <w:b/>
              </w:rPr>
              <w:t>Assessment or Screener</w:t>
            </w:r>
          </w:p>
        </w:tc>
        <w:tc>
          <w:tcPr>
            <w:tcW w:w="2844" w:type="dxa"/>
            <w:shd w:val="clear" w:color="auto" w:fill="D9D9D9" w:themeFill="background1" w:themeFillShade="D9"/>
            <w:tcMar>
              <w:top w:w="100" w:type="dxa"/>
              <w:left w:w="100" w:type="dxa"/>
              <w:bottom w:w="100" w:type="dxa"/>
              <w:right w:w="100" w:type="dxa"/>
            </w:tcMar>
          </w:tcPr>
          <w:p w14:paraId="1F1B8A8F" w14:textId="77777777" w:rsidR="00E70875" w:rsidRDefault="00A46BC3">
            <w:pPr>
              <w:widowControl w:val="0"/>
              <w:spacing w:line="240" w:lineRule="auto"/>
              <w:rPr>
                <w:b/>
              </w:rPr>
            </w:pPr>
            <w:r>
              <w:rPr>
                <w:b/>
              </w:rPr>
              <w:t>Are you currently using this? (Yes/No)</w:t>
            </w:r>
          </w:p>
        </w:tc>
        <w:tc>
          <w:tcPr>
            <w:tcW w:w="5795" w:type="dxa"/>
            <w:shd w:val="clear" w:color="auto" w:fill="D9D9D9" w:themeFill="background1" w:themeFillShade="D9"/>
            <w:tcMar>
              <w:top w:w="100" w:type="dxa"/>
              <w:left w:w="100" w:type="dxa"/>
              <w:bottom w:w="100" w:type="dxa"/>
              <w:right w:w="100" w:type="dxa"/>
            </w:tcMar>
          </w:tcPr>
          <w:p w14:paraId="7E9F466B" w14:textId="77777777" w:rsidR="00E70875" w:rsidRDefault="00A46BC3">
            <w:pPr>
              <w:widowControl w:val="0"/>
              <w:spacing w:line="240" w:lineRule="auto"/>
              <w:rPr>
                <w:b/>
              </w:rPr>
            </w:pPr>
            <w:r>
              <w:rPr>
                <w:b/>
              </w:rPr>
              <w:t>Please share any additional thoughts.</w:t>
            </w:r>
          </w:p>
        </w:tc>
      </w:tr>
      <w:tr w:rsidR="00E70875" w14:paraId="64004164" w14:textId="77777777" w:rsidTr="2E81CF37">
        <w:tc>
          <w:tcPr>
            <w:tcW w:w="4320" w:type="dxa"/>
            <w:shd w:val="clear" w:color="auto" w:fill="auto"/>
            <w:tcMar>
              <w:top w:w="100" w:type="dxa"/>
              <w:left w:w="100" w:type="dxa"/>
              <w:bottom w:w="100" w:type="dxa"/>
              <w:right w:w="100" w:type="dxa"/>
            </w:tcMar>
          </w:tcPr>
          <w:p w14:paraId="7FFB823B" w14:textId="77777777" w:rsidR="00E70875" w:rsidRDefault="00A46BC3">
            <w:pPr>
              <w:widowControl w:val="0"/>
              <w:spacing w:line="240" w:lineRule="auto"/>
            </w:pPr>
            <w:r>
              <w:t xml:space="preserve">Level of Care Utilization System (LOCUS) </w:t>
            </w:r>
          </w:p>
        </w:tc>
        <w:tc>
          <w:tcPr>
            <w:tcW w:w="2844" w:type="dxa"/>
            <w:shd w:val="clear" w:color="auto" w:fill="auto"/>
            <w:tcMar>
              <w:top w:w="100" w:type="dxa"/>
              <w:left w:w="100" w:type="dxa"/>
              <w:bottom w:w="100" w:type="dxa"/>
              <w:right w:w="100" w:type="dxa"/>
            </w:tcMar>
          </w:tcPr>
          <w:p w14:paraId="6EBFFC94" w14:textId="5F2CD331" w:rsidR="00E70875" w:rsidRDefault="00F9767E">
            <w:pPr>
              <w:widowControl w:val="0"/>
              <w:spacing w:line="240" w:lineRule="auto"/>
            </w:pPr>
            <w:r>
              <w:t>N</w:t>
            </w:r>
            <w:r w:rsidR="007D0110">
              <w:t>o</w:t>
            </w:r>
          </w:p>
        </w:tc>
        <w:tc>
          <w:tcPr>
            <w:tcW w:w="5795" w:type="dxa"/>
            <w:shd w:val="clear" w:color="auto" w:fill="auto"/>
            <w:tcMar>
              <w:top w:w="100" w:type="dxa"/>
              <w:left w:w="100" w:type="dxa"/>
              <w:bottom w:w="100" w:type="dxa"/>
              <w:right w:w="100" w:type="dxa"/>
            </w:tcMar>
          </w:tcPr>
          <w:p w14:paraId="5649B060" w14:textId="6B49A341" w:rsidR="00E70875" w:rsidRDefault="007D0110">
            <w:pPr>
              <w:widowControl w:val="0"/>
              <w:spacing w:line="240" w:lineRule="auto"/>
            </w:pPr>
            <w:r>
              <w:t>Cost prohibitive</w:t>
            </w:r>
          </w:p>
        </w:tc>
      </w:tr>
      <w:tr w:rsidR="00E70875" w14:paraId="164182D1" w14:textId="77777777" w:rsidTr="2E81CF37">
        <w:tc>
          <w:tcPr>
            <w:tcW w:w="4320" w:type="dxa"/>
            <w:shd w:val="clear" w:color="auto" w:fill="auto"/>
            <w:tcMar>
              <w:top w:w="100" w:type="dxa"/>
              <w:left w:w="100" w:type="dxa"/>
              <w:bottom w:w="100" w:type="dxa"/>
              <w:right w:w="100" w:type="dxa"/>
            </w:tcMar>
          </w:tcPr>
          <w:p w14:paraId="78D99675" w14:textId="77777777" w:rsidR="00E70875" w:rsidRDefault="00A46BC3">
            <w:pPr>
              <w:widowControl w:val="0"/>
              <w:spacing w:line="240" w:lineRule="auto"/>
            </w:pPr>
            <w:r>
              <w:t>Child and Adolescent Level of Care Utilization System (CALOCUS)</w:t>
            </w:r>
          </w:p>
        </w:tc>
        <w:tc>
          <w:tcPr>
            <w:tcW w:w="2844" w:type="dxa"/>
            <w:shd w:val="clear" w:color="auto" w:fill="auto"/>
            <w:tcMar>
              <w:top w:w="100" w:type="dxa"/>
              <w:left w:w="100" w:type="dxa"/>
              <w:bottom w:w="100" w:type="dxa"/>
              <w:right w:w="100" w:type="dxa"/>
            </w:tcMar>
          </w:tcPr>
          <w:p w14:paraId="4E6DED61" w14:textId="6310A46F" w:rsidR="00E70875" w:rsidRDefault="007D0110">
            <w:pPr>
              <w:widowControl w:val="0"/>
              <w:spacing w:line="240" w:lineRule="auto"/>
            </w:pPr>
            <w:r>
              <w:t>No</w:t>
            </w:r>
          </w:p>
        </w:tc>
        <w:tc>
          <w:tcPr>
            <w:tcW w:w="5795" w:type="dxa"/>
            <w:shd w:val="clear" w:color="auto" w:fill="auto"/>
            <w:tcMar>
              <w:top w:w="100" w:type="dxa"/>
              <w:left w:w="100" w:type="dxa"/>
              <w:bottom w:w="100" w:type="dxa"/>
              <w:right w:w="100" w:type="dxa"/>
            </w:tcMar>
          </w:tcPr>
          <w:p w14:paraId="6A388B36" w14:textId="057C5F85" w:rsidR="00E70875" w:rsidRDefault="007D0110">
            <w:pPr>
              <w:widowControl w:val="0"/>
              <w:spacing w:line="240" w:lineRule="auto"/>
            </w:pPr>
            <w:r>
              <w:t>Cost prohibitive</w:t>
            </w:r>
          </w:p>
        </w:tc>
      </w:tr>
      <w:tr w:rsidR="00E70875" w14:paraId="390E4E9F" w14:textId="77777777" w:rsidTr="2E81CF37">
        <w:tc>
          <w:tcPr>
            <w:tcW w:w="4320" w:type="dxa"/>
            <w:shd w:val="clear" w:color="auto" w:fill="auto"/>
            <w:tcMar>
              <w:top w:w="100" w:type="dxa"/>
              <w:left w:w="100" w:type="dxa"/>
              <w:bottom w:w="100" w:type="dxa"/>
              <w:right w:w="100" w:type="dxa"/>
            </w:tcMar>
          </w:tcPr>
          <w:p w14:paraId="6A444A7D" w14:textId="77777777" w:rsidR="00E70875" w:rsidRDefault="00A46BC3">
            <w:pPr>
              <w:widowControl w:val="0"/>
              <w:spacing w:line="240" w:lineRule="auto"/>
            </w:pPr>
            <w:r>
              <w:t xml:space="preserve">Weight Assessment and Counseling for Nutrition and Physical Activity for Children/Adolescents (WCC-CH) </w:t>
            </w:r>
          </w:p>
        </w:tc>
        <w:tc>
          <w:tcPr>
            <w:tcW w:w="2844" w:type="dxa"/>
            <w:shd w:val="clear" w:color="auto" w:fill="auto"/>
            <w:tcMar>
              <w:top w:w="100" w:type="dxa"/>
              <w:left w:w="100" w:type="dxa"/>
              <w:bottom w:w="100" w:type="dxa"/>
              <w:right w:w="100" w:type="dxa"/>
            </w:tcMar>
          </w:tcPr>
          <w:p w14:paraId="58EA90F3" w14:textId="1EE9F8B9" w:rsidR="00E70875" w:rsidRDefault="007D0110">
            <w:pPr>
              <w:widowControl w:val="0"/>
              <w:spacing w:line="240" w:lineRule="auto"/>
            </w:pPr>
            <w:r>
              <w:t>No</w:t>
            </w:r>
          </w:p>
        </w:tc>
        <w:tc>
          <w:tcPr>
            <w:tcW w:w="5795" w:type="dxa"/>
            <w:shd w:val="clear" w:color="auto" w:fill="auto"/>
            <w:tcMar>
              <w:top w:w="100" w:type="dxa"/>
              <w:left w:w="100" w:type="dxa"/>
              <w:bottom w:w="100" w:type="dxa"/>
              <w:right w:w="100" w:type="dxa"/>
            </w:tcMar>
          </w:tcPr>
          <w:p w14:paraId="39C79790" w14:textId="19C6383A" w:rsidR="00E70875" w:rsidRDefault="00D7516D">
            <w:pPr>
              <w:widowControl w:val="0"/>
              <w:spacing w:line="240" w:lineRule="auto"/>
            </w:pPr>
            <w:r>
              <w:t>Not currently using this measure but open to future implementation</w:t>
            </w:r>
          </w:p>
        </w:tc>
      </w:tr>
      <w:tr w:rsidR="00E70875" w14:paraId="38AFE24B" w14:textId="77777777" w:rsidTr="2E81CF37">
        <w:tc>
          <w:tcPr>
            <w:tcW w:w="4320" w:type="dxa"/>
            <w:shd w:val="clear" w:color="auto" w:fill="auto"/>
            <w:tcMar>
              <w:top w:w="100" w:type="dxa"/>
              <w:left w:w="100" w:type="dxa"/>
              <w:bottom w:w="100" w:type="dxa"/>
              <w:right w:w="100" w:type="dxa"/>
            </w:tcMar>
          </w:tcPr>
          <w:p w14:paraId="74EB0565" w14:textId="77777777" w:rsidR="00E70875" w:rsidRDefault="00A46BC3">
            <w:pPr>
              <w:widowControl w:val="0"/>
              <w:spacing w:line="240" w:lineRule="auto"/>
            </w:pPr>
            <w:r>
              <w:t xml:space="preserve">Metabolic Monitoring for Children and Adolescents on Antipsychotics (APM-CH) </w:t>
            </w:r>
          </w:p>
        </w:tc>
        <w:tc>
          <w:tcPr>
            <w:tcW w:w="2844" w:type="dxa"/>
            <w:shd w:val="clear" w:color="auto" w:fill="auto"/>
            <w:tcMar>
              <w:top w:w="100" w:type="dxa"/>
              <w:left w:w="100" w:type="dxa"/>
              <w:bottom w:w="100" w:type="dxa"/>
              <w:right w:w="100" w:type="dxa"/>
            </w:tcMar>
          </w:tcPr>
          <w:p w14:paraId="773AF983" w14:textId="329C171A" w:rsidR="00E70875" w:rsidRDefault="007D0110">
            <w:pPr>
              <w:widowControl w:val="0"/>
              <w:spacing w:line="240" w:lineRule="auto"/>
            </w:pPr>
            <w:r>
              <w:t>Yes</w:t>
            </w:r>
          </w:p>
        </w:tc>
        <w:tc>
          <w:tcPr>
            <w:tcW w:w="5795" w:type="dxa"/>
            <w:shd w:val="clear" w:color="auto" w:fill="auto"/>
            <w:tcMar>
              <w:top w:w="100" w:type="dxa"/>
              <w:left w:w="100" w:type="dxa"/>
              <w:bottom w:w="100" w:type="dxa"/>
              <w:right w:w="100" w:type="dxa"/>
            </w:tcMar>
          </w:tcPr>
          <w:p w14:paraId="2C830051" w14:textId="77777777" w:rsidR="00E70875" w:rsidRDefault="00E70875">
            <w:pPr>
              <w:widowControl w:val="0"/>
              <w:spacing w:line="240" w:lineRule="auto"/>
            </w:pPr>
          </w:p>
        </w:tc>
      </w:tr>
      <w:tr w:rsidR="00E70875" w14:paraId="0F399261" w14:textId="77777777" w:rsidTr="2E81CF37">
        <w:tc>
          <w:tcPr>
            <w:tcW w:w="4320" w:type="dxa"/>
            <w:shd w:val="clear" w:color="auto" w:fill="auto"/>
            <w:tcMar>
              <w:top w:w="100" w:type="dxa"/>
              <w:left w:w="100" w:type="dxa"/>
              <w:bottom w:w="100" w:type="dxa"/>
              <w:right w:w="100" w:type="dxa"/>
            </w:tcMar>
          </w:tcPr>
          <w:p w14:paraId="4E8919EF" w14:textId="77777777" w:rsidR="00E70875" w:rsidRDefault="00A46BC3">
            <w:pPr>
              <w:widowControl w:val="0"/>
              <w:spacing w:line="240" w:lineRule="auto"/>
            </w:pPr>
            <w:r>
              <w:t xml:space="preserve">Depression Screening and Follow-Up for Adolescent and Adults (DSF-E) </w:t>
            </w:r>
          </w:p>
        </w:tc>
        <w:tc>
          <w:tcPr>
            <w:tcW w:w="2844" w:type="dxa"/>
            <w:shd w:val="clear" w:color="auto" w:fill="auto"/>
            <w:tcMar>
              <w:top w:w="100" w:type="dxa"/>
              <w:left w:w="100" w:type="dxa"/>
              <w:bottom w:w="100" w:type="dxa"/>
              <w:right w:w="100" w:type="dxa"/>
            </w:tcMar>
          </w:tcPr>
          <w:p w14:paraId="7CB4B29F" w14:textId="04247133" w:rsidR="00E70875" w:rsidRDefault="007D0110">
            <w:pPr>
              <w:widowControl w:val="0"/>
              <w:spacing w:line="240" w:lineRule="auto"/>
            </w:pPr>
            <w:r>
              <w:t>No</w:t>
            </w:r>
          </w:p>
        </w:tc>
        <w:tc>
          <w:tcPr>
            <w:tcW w:w="5795" w:type="dxa"/>
            <w:shd w:val="clear" w:color="auto" w:fill="auto"/>
            <w:tcMar>
              <w:top w:w="100" w:type="dxa"/>
              <w:left w:w="100" w:type="dxa"/>
              <w:bottom w:w="100" w:type="dxa"/>
              <w:right w:w="100" w:type="dxa"/>
            </w:tcMar>
          </w:tcPr>
          <w:p w14:paraId="3B3584EF" w14:textId="442E2308" w:rsidR="00E70875" w:rsidRDefault="00F05AEE">
            <w:pPr>
              <w:widowControl w:val="0"/>
              <w:spacing w:line="240" w:lineRule="auto"/>
            </w:pPr>
            <w:r>
              <w:t>PHQ-A used for adolescents</w:t>
            </w:r>
          </w:p>
        </w:tc>
      </w:tr>
      <w:tr w:rsidR="00E70875" w14:paraId="186B44F9" w14:textId="77777777" w:rsidTr="2E81CF37">
        <w:tc>
          <w:tcPr>
            <w:tcW w:w="4320" w:type="dxa"/>
            <w:shd w:val="clear" w:color="auto" w:fill="auto"/>
            <w:tcMar>
              <w:top w:w="100" w:type="dxa"/>
              <w:left w:w="100" w:type="dxa"/>
              <w:bottom w:w="100" w:type="dxa"/>
              <w:right w:w="100" w:type="dxa"/>
            </w:tcMar>
          </w:tcPr>
          <w:p w14:paraId="2EB146A4" w14:textId="77777777" w:rsidR="00E70875" w:rsidRDefault="00A46BC3">
            <w:pPr>
              <w:widowControl w:val="0"/>
              <w:spacing w:line="240" w:lineRule="auto"/>
            </w:pPr>
            <w:r>
              <w:t xml:space="preserve">Utilization of the PHQ-9 to Monitor Depression Symptoms for Adolescents and Adults (DMS-E) </w:t>
            </w:r>
          </w:p>
        </w:tc>
        <w:tc>
          <w:tcPr>
            <w:tcW w:w="2844" w:type="dxa"/>
            <w:shd w:val="clear" w:color="auto" w:fill="auto"/>
            <w:tcMar>
              <w:top w:w="100" w:type="dxa"/>
              <w:left w:w="100" w:type="dxa"/>
              <w:bottom w:w="100" w:type="dxa"/>
              <w:right w:w="100" w:type="dxa"/>
            </w:tcMar>
          </w:tcPr>
          <w:p w14:paraId="61EFCC48" w14:textId="447F796A" w:rsidR="00E70875" w:rsidRDefault="007D0110">
            <w:pPr>
              <w:widowControl w:val="0"/>
              <w:spacing w:line="240" w:lineRule="auto"/>
            </w:pPr>
            <w:r>
              <w:t>Yes</w:t>
            </w:r>
          </w:p>
        </w:tc>
        <w:tc>
          <w:tcPr>
            <w:tcW w:w="5795" w:type="dxa"/>
            <w:shd w:val="clear" w:color="auto" w:fill="auto"/>
            <w:tcMar>
              <w:top w:w="100" w:type="dxa"/>
              <w:left w:w="100" w:type="dxa"/>
              <w:bottom w:w="100" w:type="dxa"/>
              <w:right w:w="100" w:type="dxa"/>
            </w:tcMar>
          </w:tcPr>
          <w:p w14:paraId="477CC3AB" w14:textId="0EC236A3" w:rsidR="00E70875" w:rsidRDefault="00F9767E">
            <w:pPr>
              <w:widowControl w:val="0"/>
              <w:spacing w:line="240" w:lineRule="auto"/>
            </w:pPr>
            <w:r>
              <w:t xml:space="preserve">PHQ-A used for adolescents </w:t>
            </w:r>
          </w:p>
        </w:tc>
      </w:tr>
      <w:tr w:rsidR="00E70875" w14:paraId="0B4E9F7C" w14:textId="77777777" w:rsidTr="2E81CF37">
        <w:tc>
          <w:tcPr>
            <w:tcW w:w="4320" w:type="dxa"/>
            <w:shd w:val="clear" w:color="auto" w:fill="auto"/>
            <w:tcMar>
              <w:top w:w="100" w:type="dxa"/>
              <w:left w:w="100" w:type="dxa"/>
              <w:bottom w:w="100" w:type="dxa"/>
              <w:right w:w="100" w:type="dxa"/>
            </w:tcMar>
          </w:tcPr>
          <w:p w14:paraId="0574BFB8" w14:textId="77777777" w:rsidR="00E70875" w:rsidRDefault="00A46BC3">
            <w:pPr>
              <w:widowControl w:val="0"/>
              <w:spacing w:line="240" w:lineRule="auto"/>
            </w:pPr>
            <w:r>
              <w:t xml:space="preserve">Ages and Stages Questionnaires (ASQ) </w:t>
            </w:r>
          </w:p>
        </w:tc>
        <w:tc>
          <w:tcPr>
            <w:tcW w:w="2844" w:type="dxa"/>
            <w:shd w:val="clear" w:color="auto" w:fill="auto"/>
            <w:tcMar>
              <w:top w:w="100" w:type="dxa"/>
              <w:left w:w="100" w:type="dxa"/>
              <w:bottom w:w="100" w:type="dxa"/>
              <w:right w:w="100" w:type="dxa"/>
            </w:tcMar>
          </w:tcPr>
          <w:p w14:paraId="6AEBB78E" w14:textId="4DE36AAC" w:rsidR="00E70875" w:rsidRDefault="007D0110">
            <w:pPr>
              <w:widowControl w:val="0"/>
              <w:spacing w:line="240" w:lineRule="auto"/>
            </w:pPr>
            <w:r>
              <w:t>No</w:t>
            </w:r>
          </w:p>
        </w:tc>
        <w:tc>
          <w:tcPr>
            <w:tcW w:w="5795" w:type="dxa"/>
            <w:shd w:val="clear" w:color="auto" w:fill="auto"/>
            <w:tcMar>
              <w:top w:w="100" w:type="dxa"/>
              <w:left w:w="100" w:type="dxa"/>
              <w:bottom w:w="100" w:type="dxa"/>
              <w:right w:w="100" w:type="dxa"/>
            </w:tcMar>
          </w:tcPr>
          <w:p w14:paraId="6FEDA7E3" w14:textId="26863EC1" w:rsidR="00E70875" w:rsidRDefault="00F05AEE">
            <w:pPr>
              <w:widowControl w:val="0"/>
              <w:spacing w:line="240" w:lineRule="auto"/>
            </w:pPr>
            <w:r>
              <w:t>Not currently using this measure but open to future implementation</w:t>
            </w:r>
          </w:p>
        </w:tc>
      </w:tr>
      <w:tr w:rsidR="00E70875" w14:paraId="42B61ECE" w14:textId="77777777" w:rsidTr="2E81CF37">
        <w:tc>
          <w:tcPr>
            <w:tcW w:w="4320" w:type="dxa"/>
            <w:shd w:val="clear" w:color="auto" w:fill="auto"/>
            <w:tcMar>
              <w:top w:w="100" w:type="dxa"/>
              <w:left w:w="100" w:type="dxa"/>
              <w:bottom w:w="100" w:type="dxa"/>
              <w:right w:w="100" w:type="dxa"/>
            </w:tcMar>
          </w:tcPr>
          <w:p w14:paraId="624920CD" w14:textId="77777777" w:rsidR="00E70875" w:rsidRDefault="00A46BC3">
            <w:pPr>
              <w:widowControl w:val="0"/>
              <w:spacing w:line="240" w:lineRule="auto"/>
            </w:pPr>
            <w:r>
              <w:t xml:space="preserve">Medication Management in Older Adults with Dementia (DDE/DAE)   </w:t>
            </w:r>
          </w:p>
        </w:tc>
        <w:tc>
          <w:tcPr>
            <w:tcW w:w="2844" w:type="dxa"/>
            <w:shd w:val="clear" w:color="auto" w:fill="auto"/>
            <w:tcMar>
              <w:top w:w="100" w:type="dxa"/>
              <w:left w:w="100" w:type="dxa"/>
              <w:bottom w:w="100" w:type="dxa"/>
              <w:right w:w="100" w:type="dxa"/>
            </w:tcMar>
          </w:tcPr>
          <w:p w14:paraId="2A7C40A0" w14:textId="54953423" w:rsidR="00E70875" w:rsidRDefault="007D0110">
            <w:pPr>
              <w:widowControl w:val="0"/>
              <w:spacing w:line="240" w:lineRule="auto"/>
            </w:pPr>
            <w:r>
              <w:t>No</w:t>
            </w:r>
          </w:p>
        </w:tc>
        <w:tc>
          <w:tcPr>
            <w:tcW w:w="5795" w:type="dxa"/>
            <w:shd w:val="clear" w:color="auto" w:fill="auto"/>
            <w:tcMar>
              <w:top w:w="100" w:type="dxa"/>
              <w:left w:w="100" w:type="dxa"/>
              <w:bottom w:w="100" w:type="dxa"/>
              <w:right w:w="100" w:type="dxa"/>
            </w:tcMar>
          </w:tcPr>
          <w:p w14:paraId="7BC80008" w14:textId="6FECA0B0" w:rsidR="00E70875" w:rsidRDefault="00F05AEE">
            <w:pPr>
              <w:widowControl w:val="0"/>
              <w:spacing w:line="240" w:lineRule="auto"/>
            </w:pPr>
            <w:r>
              <w:t>Not currently using this measure but open to future implementation</w:t>
            </w:r>
          </w:p>
        </w:tc>
      </w:tr>
      <w:tr w:rsidR="00E70875" w14:paraId="72E04F8E" w14:textId="77777777" w:rsidTr="2E81CF37">
        <w:tc>
          <w:tcPr>
            <w:tcW w:w="4320" w:type="dxa"/>
            <w:shd w:val="clear" w:color="auto" w:fill="auto"/>
            <w:tcMar>
              <w:top w:w="100" w:type="dxa"/>
              <w:left w:w="100" w:type="dxa"/>
              <w:bottom w:w="100" w:type="dxa"/>
              <w:right w:w="100" w:type="dxa"/>
            </w:tcMar>
          </w:tcPr>
          <w:p w14:paraId="5FC88DE4" w14:textId="77777777" w:rsidR="00E70875" w:rsidRDefault="00A46BC3">
            <w:pPr>
              <w:widowControl w:val="0"/>
              <w:spacing w:line="240" w:lineRule="auto"/>
            </w:pPr>
            <w:r>
              <w:lastRenderedPageBreak/>
              <w:t>Daily Living Activities (DLA)-20 Functional Assessment</w:t>
            </w:r>
          </w:p>
        </w:tc>
        <w:tc>
          <w:tcPr>
            <w:tcW w:w="2844" w:type="dxa"/>
            <w:shd w:val="clear" w:color="auto" w:fill="auto"/>
            <w:tcMar>
              <w:top w:w="100" w:type="dxa"/>
              <w:left w:w="100" w:type="dxa"/>
              <w:bottom w:w="100" w:type="dxa"/>
              <w:right w:w="100" w:type="dxa"/>
            </w:tcMar>
          </w:tcPr>
          <w:p w14:paraId="2BF8417D" w14:textId="1C819017" w:rsidR="00E70875" w:rsidRDefault="007D0110">
            <w:pPr>
              <w:widowControl w:val="0"/>
              <w:spacing w:line="240" w:lineRule="auto"/>
            </w:pPr>
            <w:r>
              <w:t>No</w:t>
            </w:r>
          </w:p>
        </w:tc>
        <w:tc>
          <w:tcPr>
            <w:tcW w:w="5795" w:type="dxa"/>
            <w:shd w:val="clear" w:color="auto" w:fill="auto"/>
            <w:tcMar>
              <w:top w:w="100" w:type="dxa"/>
              <w:left w:w="100" w:type="dxa"/>
              <w:bottom w:w="100" w:type="dxa"/>
              <w:right w:w="100" w:type="dxa"/>
            </w:tcMar>
          </w:tcPr>
          <w:p w14:paraId="6DF53432" w14:textId="14225A70" w:rsidR="00E70875" w:rsidRDefault="00F05AEE">
            <w:pPr>
              <w:widowControl w:val="0"/>
              <w:spacing w:line="240" w:lineRule="auto"/>
            </w:pPr>
            <w:r>
              <w:t>Not currently using this measure but open to future implementation</w:t>
            </w:r>
          </w:p>
        </w:tc>
      </w:tr>
      <w:tr w:rsidR="00E70875" w14:paraId="6A6BAFB6" w14:textId="77777777" w:rsidTr="2E81CF37">
        <w:tc>
          <w:tcPr>
            <w:tcW w:w="4320" w:type="dxa"/>
            <w:shd w:val="clear" w:color="auto" w:fill="auto"/>
            <w:tcMar>
              <w:top w:w="100" w:type="dxa"/>
              <w:left w:w="100" w:type="dxa"/>
              <w:bottom w:w="100" w:type="dxa"/>
              <w:right w:w="100" w:type="dxa"/>
            </w:tcMar>
          </w:tcPr>
          <w:p w14:paraId="22590249" w14:textId="77777777" w:rsidR="00E70875" w:rsidRDefault="00A46BC3">
            <w:pPr>
              <w:widowControl w:val="0"/>
              <w:spacing w:line="240" w:lineRule="auto"/>
            </w:pPr>
            <w:r>
              <w:t xml:space="preserve">Preventive Care Measurement using Annual Physical and Follow-Up </w:t>
            </w:r>
          </w:p>
        </w:tc>
        <w:tc>
          <w:tcPr>
            <w:tcW w:w="2844" w:type="dxa"/>
            <w:shd w:val="clear" w:color="auto" w:fill="auto"/>
            <w:tcMar>
              <w:top w:w="100" w:type="dxa"/>
              <w:left w:w="100" w:type="dxa"/>
              <w:bottom w:w="100" w:type="dxa"/>
              <w:right w:w="100" w:type="dxa"/>
            </w:tcMar>
          </w:tcPr>
          <w:p w14:paraId="4BB95C32" w14:textId="521E952F" w:rsidR="00E70875" w:rsidRDefault="007D0110">
            <w:pPr>
              <w:widowControl w:val="0"/>
              <w:spacing w:line="240" w:lineRule="auto"/>
            </w:pPr>
            <w:r>
              <w:t>No</w:t>
            </w:r>
          </w:p>
        </w:tc>
        <w:tc>
          <w:tcPr>
            <w:tcW w:w="5795" w:type="dxa"/>
            <w:shd w:val="clear" w:color="auto" w:fill="auto"/>
            <w:tcMar>
              <w:top w:w="100" w:type="dxa"/>
              <w:left w:w="100" w:type="dxa"/>
              <w:bottom w:w="100" w:type="dxa"/>
              <w:right w:w="100" w:type="dxa"/>
            </w:tcMar>
          </w:tcPr>
          <w:p w14:paraId="2112D46A" w14:textId="4F61274B" w:rsidR="00E70875" w:rsidRDefault="00F05AEE">
            <w:pPr>
              <w:widowControl w:val="0"/>
              <w:spacing w:line="240" w:lineRule="auto"/>
            </w:pPr>
            <w:r>
              <w:t>Not currently using this measure but open to future implementation</w:t>
            </w:r>
          </w:p>
        </w:tc>
      </w:tr>
      <w:tr w:rsidR="00E70875" w14:paraId="2CD56271" w14:textId="77777777" w:rsidTr="2E81CF37">
        <w:tc>
          <w:tcPr>
            <w:tcW w:w="4320" w:type="dxa"/>
            <w:shd w:val="clear" w:color="auto" w:fill="auto"/>
            <w:tcMar>
              <w:top w:w="100" w:type="dxa"/>
              <w:left w:w="100" w:type="dxa"/>
              <w:bottom w:w="100" w:type="dxa"/>
              <w:right w:w="100" w:type="dxa"/>
            </w:tcMar>
          </w:tcPr>
          <w:p w14:paraId="4040C4B7" w14:textId="77777777" w:rsidR="00E70875" w:rsidRDefault="00A46BC3">
            <w:pPr>
              <w:widowControl w:val="0"/>
              <w:spacing w:line="240" w:lineRule="auto"/>
            </w:pPr>
            <w:r>
              <w:t xml:space="preserve">Weight Loss to Prevent Obesity-Related Morbidity and Mortality in Adults: Behavioral Interventions </w:t>
            </w:r>
          </w:p>
        </w:tc>
        <w:tc>
          <w:tcPr>
            <w:tcW w:w="2844" w:type="dxa"/>
            <w:shd w:val="clear" w:color="auto" w:fill="auto"/>
            <w:tcMar>
              <w:top w:w="100" w:type="dxa"/>
              <w:left w:w="100" w:type="dxa"/>
              <w:bottom w:w="100" w:type="dxa"/>
              <w:right w:w="100" w:type="dxa"/>
            </w:tcMar>
          </w:tcPr>
          <w:p w14:paraId="0FC77407" w14:textId="53A0ED28" w:rsidR="00E70875" w:rsidRDefault="006D5270">
            <w:pPr>
              <w:widowControl w:val="0"/>
              <w:spacing w:line="240" w:lineRule="auto"/>
            </w:pPr>
            <w:r>
              <w:t>No</w:t>
            </w:r>
          </w:p>
        </w:tc>
        <w:tc>
          <w:tcPr>
            <w:tcW w:w="5795" w:type="dxa"/>
            <w:shd w:val="clear" w:color="auto" w:fill="auto"/>
            <w:tcMar>
              <w:top w:w="100" w:type="dxa"/>
              <w:left w:w="100" w:type="dxa"/>
              <w:bottom w:w="100" w:type="dxa"/>
              <w:right w:w="100" w:type="dxa"/>
            </w:tcMar>
          </w:tcPr>
          <w:p w14:paraId="71BAF852" w14:textId="67F04C54" w:rsidR="00E70875" w:rsidRDefault="00F05AEE">
            <w:pPr>
              <w:widowControl w:val="0"/>
              <w:spacing w:line="240" w:lineRule="auto"/>
            </w:pPr>
            <w:r>
              <w:t>Not currently using this measure but open to future implementation</w:t>
            </w:r>
          </w:p>
        </w:tc>
      </w:tr>
      <w:tr w:rsidR="73C513C5" w14:paraId="42579883" w14:textId="77777777" w:rsidTr="2E81CF37">
        <w:trPr>
          <w:trHeight w:val="300"/>
        </w:trPr>
        <w:tc>
          <w:tcPr>
            <w:tcW w:w="4321" w:type="dxa"/>
            <w:shd w:val="clear" w:color="auto" w:fill="auto"/>
            <w:tcMar>
              <w:top w:w="100" w:type="dxa"/>
              <w:left w:w="100" w:type="dxa"/>
              <w:bottom w:w="100" w:type="dxa"/>
              <w:right w:w="100" w:type="dxa"/>
            </w:tcMar>
          </w:tcPr>
          <w:p w14:paraId="28DF35F4" w14:textId="31AE9EEA" w:rsidR="2D59A570" w:rsidRDefault="2D59A570" w:rsidP="73C513C5">
            <w:pPr>
              <w:spacing w:line="240" w:lineRule="auto"/>
            </w:pPr>
            <w:r>
              <w:t xml:space="preserve">Adverse Childhood Experiences (ACEs) </w:t>
            </w:r>
          </w:p>
        </w:tc>
        <w:tc>
          <w:tcPr>
            <w:tcW w:w="2844" w:type="dxa"/>
            <w:shd w:val="clear" w:color="auto" w:fill="auto"/>
            <w:tcMar>
              <w:top w:w="100" w:type="dxa"/>
              <w:left w:w="100" w:type="dxa"/>
              <w:bottom w:w="100" w:type="dxa"/>
              <w:right w:w="100" w:type="dxa"/>
            </w:tcMar>
          </w:tcPr>
          <w:p w14:paraId="7103DC22" w14:textId="0C4121A1" w:rsidR="73C513C5" w:rsidRDefault="006D5270" w:rsidP="73C513C5">
            <w:pPr>
              <w:spacing w:line="240" w:lineRule="auto"/>
            </w:pPr>
            <w:r>
              <w:t>Yes</w:t>
            </w:r>
          </w:p>
        </w:tc>
        <w:tc>
          <w:tcPr>
            <w:tcW w:w="5795" w:type="dxa"/>
            <w:shd w:val="clear" w:color="auto" w:fill="auto"/>
            <w:tcMar>
              <w:top w:w="100" w:type="dxa"/>
              <w:left w:w="100" w:type="dxa"/>
              <w:bottom w:w="100" w:type="dxa"/>
              <w:right w:w="100" w:type="dxa"/>
            </w:tcMar>
          </w:tcPr>
          <w:p w14:paraId="7D357CBA" w14:textId="12383E63" w:rsidR="73C513C5" w:rsidRDefault="73C513C5" w:rsidP="73C513C5">
            <w:pPr>
              <w:spacing w:line="240" w:lineRule="auto"/>
            </w:pPr>
          </w:p>
        </w:tc>
      </w:tr>
      <w:tr w:rsidR="73C513C5" w14:paraId="12F5FDE3" w14:textId="77777777" w:rsidTr="2E81CF37">
        <w:trPr>
          <w:trHeight w:val="300"/>
        </w:trPr>
        <w:tc>
          <w:tcPr>
            <w:tcW w:w="4321" w:type="dxa"/>
            <w:shd w:val="clear" w:color="auto" w:fill="auto"/>
            <w:tcMar>
              <w:top w:w="100" w:type="dxa"/>
              <w:left w:w="100" w:type="dxa"/>
              <w:bottom w:w="100" w:type="dxa"/>
              <w:right w:w="100" w:type="dxa"/>
            </w:tcMar>
          </w:tcPr>
          <w:p w14:paraId="21F292FD" w14:textId="1C971234" w:rsidR="2D59A570" w:rsidRDefault="2D59A570" w:rsidP="73C513C5">
            <w:pPr>
              <w:spacing w:line="240" w:lineRule="auto"/>
            </w:pPr>
            <w:r>
              <w:t>Adult Needs and Strengths Assessment (ANSA)</w:t>
            </w:r>
          </w:p>
        </w:tc>
        <w:tc>
          <w:tcPr>
            <w:tcW w:w="2844" w:type="dxa"/>
            <w:shd w:val="clear" w:color="auto" w:fill="auto"/>
            <w:tcMar>
              <w:top w:w="100" w:type="dxa"/>
              <w:left w:w="100" w:type="dxa"/>
              <w:bottom w:w="100" w:type="dxa"/>
              <w:right w:w="100" w:type="dxa"/>
            </w:tcMar>
          </w:tcPr>
          <w:p w14:paraId="6EB7A2F2" w14:textId="796C6334" w:rsidR="73C513C5" w:rsidRDefault="006D5270" w:rsidP="73C513C5">
            <w:pPr>
              <w:spacing w:line="240" w:lineRule="auto"/>
            </w:pPr>
            <w:r>
              <w:t>Yes</w:t>
            </w:r>
          </w:p>
        </w:tc>
        <w:tc>
          <w:tcPr>
            <w:tcW w:w="5795" w:type="dxa"/>
            <w:shd w:val="clear" w:color="auto" w:fill="auto"/>
            <w:tcMar>
              <w:top w:w="100" w:type="dxa"/>
              <w:left w:w="100" w:type="dxa"/>
              <w:bottom w:w="100" w:type="dxa"/>
              <w:right w:w="100" w:type="dxa"/>
            </w:tcMar>
          </w:tcPr>
          <w:p w14:paraId="6852E916" w14:textId="716777CA" w:rsidR="73C513C5" w:rsidRDefault="73C513C5" w:rsidP="73C513C5">
            <w:pPr>
              <w:spacing w:line="240" w:lineRule="auto"/>
            </w:pPr>
          </w:p>
        </w:tc>
      </w:tr>
      <w:tr w:rsidR="73C513C5" w14:paraId="495D52D1" w14:textId="77777777" w:rsidTr="2E81CF37">
        <w:trPr>
          <w:trHeight w:val="300"/>
        </w:trPr>
        <w:tc>
          <w:tcPr>
            <w:tcW w:w="4321" w:type="dxa"/>
            <w:shd w:val="clear" w:color="auto" w:fill="auto"/>
            <w:tcMar>
              <w:top w:w="100" w:type="dxa"/>
              <w:left w:w="100" w:type="dxa"/>
              <w:bottom w:w="100" w:type="dxa"/>
              <w:right w:w="100" w:type="dxa"/>
            </w:tcMar>
          </w:tcPr>
          <w:p w14:paraId="2BAF90B8" w14:textId="75273E0B" w:rsidR="2D59A570" w:rsidRDefault="354256DE" w:rsidP="73C513C5">
            <w:pPr>
              <w:spacing w:line="240" w:lineRule="auto"/>
            </w:pPr>
            <w:r>
              <w:t xml:space="preserve">Child and </w:t>
            </w:r>
            <w:r w:rsidR="2FD3CB7D">
              <w:t>Adolescent</w:t>
            </w:r>
            <w:r>
              <w:t xml:space="preserve"> Needs and Strengths Assessment (CANS)</w:t>
            </w:r>
          </w:p>
        </w:tc>
        <w:tc>
          <w:tcPr>
            <w:tcW w:w="2844" w:type="dxa"/>
            <w:shd w:val="clear" w:color="auto" w:fill="auto"/>
            <w:tcMar>
              <w:top w:w="100" w:type="dxa"/>
              <w:left w:w="100" w:type="dxa"/>
              <w:bottom w:w="100" w:type="dxa"/>
              <w:right w:w="100" w:type="dxa"/>
            </w:tcMar>
          </w:tcPr>
          <w:p w14:paraId="11F12588" w14:textId="5824E539" w:rsidR="73C513C5" w:rsidRDefault="006D5270" w:rsidP="73C513C5">
            <w:pPr>
              <w:spacing w:line="240" w:lineRule="auto"/>
            </w:pPr>
            <w:r>
              <w:t>Yes</w:t>
            </w:r>
          </w:p>
        </w:tc>
        <w:tc>
          <w:tcPr>
            <w:tcW w:w="5795" w:type="dxa"/>
            <w:shd w:val="clear" w:color="auto" w:fill="auto"/>
            <w:tcMar>
              <w:top w:w="100" w:type="dxa"/>
              <w:left w:w="100" w:type="dxa"/>
              <w:bottom w:w="100" w:type="dxa"/>
              <w:right w:w="100" w:type="dxa"/>
            </w:tcMar>
          </w:tcPr>
          <w:p w14:paraId="23176AFB" w14:textId="66714BB6" w:rsidR="73C513C5" w:rsidRDefault="73C513C5" w:rsidP="73C513C5">
            <w:pPr>
              <w:spacing w:line="240" w:lineRule="auto"/>
            </w:pPr>
          </w:p>
        </w:tc>
      </w:tr>
      <w:tr w:rsidR="20B70D03" w14:paraId="2EBB2D62" w14:textId="77777777" w:rsidTr="2E81CF37">
        <w:trPr>
          <w:trHeight w:val="300"/>
        </w:trPr>
        <w:tc>
          <w:tcPr>
            <w:tcW w:w="4321" w:type="dxa"/>
            <w:shd w:val="clear" w:color="auto" w:fill="auto"/>
            <w:tcMar>
              <w:top w:w="100" w:type="dxa"/>
              <w:left w:w="100" w:type="dxa"/>
              <w:bottom w:w="100" w:type="dxa"/>
              <w:right w:w="100" w:type="dxa"/>
            </w:tcMar>
          </w:tcPr>
          <w:p w14:paraId="0942423E" w14:textId="62A3E86A" w:rsidR="1777801C" w:rsidRDefault="123D9644" w:rsidP="20B70D03">
            <w:pPr>
              <w:spacing w:line="240" w:lineRule="auto"/>
            </w:pPr>
            <w:r>
              <w:t>General Anxiety Disorder-7 (GAD</w:t>
            </w:r>
            <w:r w:rsidR="490023DA">
              <w:t>-</w:t>
            </w:r>
            <w:r>
              <w:t>7)</w:t>
            </w:r>
          </w:p>
        </w:tc>
        <w:tc>
          <w:tcPr>
            <w:tcW w:w="2844" w:type="dxa"/>
            <w:shd w:val="clear" w:color="auto" w:fill="auto"/>
            <w:tcMar>
              <w:top w:w="100" w:type="dxa"/>
              <w:left w:w="100" w:type="dxa"/>
              <w:bottom w:w="100" w:type="dxa"/>
              <w:right w:w="100" w:type="dxa"/>
            </w:tcMar>
          </w:tcPr>
          <w:p w14:paraId="172FACFA" w14:textId="28713274" w:rsidR="20B70D03" w:rsidRDefault="006D5270" w:rsidP="20B70D03">
            <w:pPr>
              <w:spacing w:line="240" w:lineRule="auto"/>
            </w:pPr>
            <w:r>
              <w:t>Yes</w:t>
            </w:r>
          </w:p>
        </w:tc>
        <w:tc>
          <w:tcPr>
            <w:tcW w:w="5795" w:type="dxa"/>
            <w:shd w:val="clear" w:color="auto" w:fill="auto"/>
            <w:tcMar>
              <w:top w:w="100" w:type="dxa"/>
              <w:left w:w="100" w:type="dxa"/>
              <w:bottom w:w="100" w:type="dxa"/>
              <w:right w:w="100" w:type="dxa"/>
            </w:tcMar>
          </w:tcPr>
          <w:p w14:paraId="2FFF35CF" w14:textId="6BAD992F" w:rsidR="20B70D03" w:rsidRDefault="20B70D03" w:rsidP="20B70D03">
            <w:pPr>
              <w:spacing w:line="240" w:lineRule="auto"/>
            </w:pPr>
          </w:p>
        </w:tc>
      </w:tr>
      <w:tr w:rsidR="20B70D03" w14:paraId="191EFD9E" w14:textId="77777777" w:rsidTr="2E81CF37">
        <w:trPr>
          <w:trHeight w:val="300"/>
        </w:trPr>
        <w:tc>
          <w:tcPr>
            <w:tcW w:w="4321" w:type="dxa"/>
            <w:shd w:val="clear" w:color="auto" w:fill="auto"/>
            <w:tcMar>
              <w:top w:w="100" w:type="dxa"/>
              <w:left w:w="100" w:type="dxa"/>
              <w:bottom w:w="100" w:type="dxa"/>
              <w:right w:w="100" w:type="dxa"/>
            </w:tcMar>
          </w:tcPr>
          <w:p w14:paraId="67670D09" w14:textId="14470549" w:rsidR="1777801C" w:rsidRDefault="123D9644" w:rsidP="20B70D03">
            <w:pPr>
              <w:spacing w:line="240" w:lineRule="auto"/>
            </w:pPr>
            <w:r>
              <w:t>Child and Adolescent Major Depressive Disorder (MDD): Suicide Risk Assessment (SRA)</w:t>
            </w:r>
          </w:p>
        </w:tc>
        <w:tc>
          <w:tcPr>
            <w:tcW w:w="2844" w:type="dxa"/>
            <w:shd w:val="clear" w:color="auto" w:fill="auto"/>
            <w:tcMar>
              <w:top w:w="100" w:type="dxa"/>
              <w:left w:w="100" w:type="dxa"/>
              <w:bottom w:w="100" w:type="dxa"/>
              <w:right w:w="100" w:type="dxa"/>
            </w:tcMar>
          </w:tcPr>
          <w:p w14:paraId="2BAD6434" w14:textId="1569D7DE" w:rsidR="20B70D03" w:rsidRDefault="006D5270" w:rsidP="20B70D03">
            <w:pPr>
              <w:spacing w:line="240" w:lineRule="auto"/>
            </w:pPr>
            <w:r>
              <w:t>No</w:t>
            </w:r>
          </w:p>
        </w:tc>
        <w:tc>
          <w:tcPr>
            <w:tcW w:w="5795" w:type="dxa"/>
            <w:shd w:val="clear" w:color="auto" w:fill="auto"/>
            <w:tcMar>
              <w:top w:w="100" w:type="dxa"/>
              <w:left w:w="100" w:type="dxa"/>
              <w:bottom w:w="100" w:type="dxa"/>
              <w:right w:w="100" w:type="dxa"/>
            </w:tcMar>
          </w:tcPr>
          <w:p w14:paraId="672D092A" w14:textId="2F4AE7CE" w:rsidR="20B70D03" w:rsidRDefault="00CE1D76" w:rsidP="20B70D03">
            <w:pPr>
              <w:spacing w:line="240" w:lineRule="auto"/>
            </w:pPr>
            <w:r>
              <w:t>Columbia</w:t>
            </w:r>
            <w:r w:rsidR="006D5270">
              <w:t xml:space="preserve"> Suicide </w:t>
            </w:r>
            <w:r w:rsidR="00020456">
              <w:t>Severity Rating</w:t>
            </w:r>
            <w:r w:rsidR="006D5270">
              <w:t xml:space="preserve"> </w:t>
            </w:r>
            <w:r w:rsidR="009F7D2D">
              <w:t>Scale</w:t>
            </w:r>
            <w:r w:rsidR="00E813ED">
              <w:t xml:space="preserve"> </w:t>
            </w:r>
            <w:r w:rsidR="00020456">
              <w:t>(</w:t>
            </w:r>
            <w:r w:rsidR="00E813ED">
              <w:t>C</w:t>
            </w:r>
            <w:r w:rsidR="002338C6">
              <w:t>S</w:t>
            </w:r>
            <w:r w:rsidR="00020456">
              <w:t>S</w:t>
            </w:r>
            <w:r w:rsidR="002338C6">
              <w:t>RS)</w:t>
            </w:r>
            <w:r w:rsidR="009F7D2D">
              <w:t xml:space="preserve"> for </w:t>
            </w:r>
            <w:r w:rsidR="002C57E3">
              <w:t xml:space="preserve">all </w:t>
            </w:r>
            <w:r w:rsidR="009F7D2D">
              <w:t>suicide risk</w:t>
            </w:r>
            <w:r w:rsidR="002C57E3">
              <w:t>s</w:t>
            </w:r>
          </w:p>
        </w:tc>
      </w:tr>
      <w:tr w:rsidR="20B70D03" w14:paraId="0EFFF1D6" w14:textId="77777777" w:rsidTr="2E81CF37">
        <w:trPr>
          <w:trHeight w:val="300"/>
        </w:trPr>
        <w:tc>
          <w:tcPr>
            <w:tcW w:w="4321" w:type="dxa"/>
            <w:shd w:val="clear" w:color="auto" w:fill="auto"/>
            <w:tcMar>
              <w:top w:w="100" w:type="dxa"/>
              <w:left w:w="100" w:type="dxa"/>
              <w:bottom w:w="100" w:type="dxa"/>
              <w:right w:w="100" w:type="dxa"/>
            </w:tcMar>
          </w:tcPr>
          <w:p w14:paraId="5E2A9E35" w14:textId="38549AD7" w:rsidR="1777801C" w:rsidRDefault="123D9644" w:rsidP="20B70D03">
            <w:pPr>
              <w:spacing w:line="240" w:lineRule="auto"/>
            </w:pPr>
            <w:r>
              <w:t>Adult Major Depressive Disorder: Suicide Risk Assessment (SRA)</w:t>
            </w:r>
          </w:p>
        </w:tc>
        <w:tc>
          <w:tcPr>
            <w:tcW w:w="2844" w:type="dxa"/>
            <w:shd w:val="clear" w:color="auto" w:fill="auto"/>
            <w:tcMar>
              <w:top w:w="100" w:type="dxa"/>
              <w:left w:w="100" w:type="dxa"/>
              <w:bottom w:w="100" w:type="dxa"/>
              <w:right w:w="100" w:type="dxa"/>
            </w:tcMar>
          </w:tcPr>
          <w:p w14:paraId="228AB033" w14:textId="3E233593" w:rsidR="20B70D03" w:rsidRDefault="006D5270" w:rsidP="20B70D03">
            <w:pPr>
              <w:spacing w:line="240" w:lineRule="auto"/>
            </w:pPr>
            <w:r>
              <w:t>No</w:t>
            </w:r>
          </w:p>
        </w:tc>
        <w:tc>
          <w:tcPr>
            <w:tcW w:w="5795" w:type="dxa"/>
            <w:shd w:val="clear" w:color="auto" w:fill="auto"/>
            <w:tcMar>
              <w:top w:w="100" w:type="dxa"/>
              <w:left w:w="100" w:type="dxa"/>
              <w:bottom w:w="100" w:type="dxa"/>
              <w:right w:w="100" w:type="dxa"/>
            </w:tcMar>
          </w:tcPr>
          <w:p w14:paraId="7BE13E3C" w14:textId="789FBCFC" w:rsidR="20B70D03" w:rsidRDefault="00C765C5" w:rsidP="20B70D03">
            <w:pPr>
              <w:spacing w:line="240" w:lineRule="auto"/>
            </w:pPr>
            <w:r>
              <w:t>Not currently using this measure but open to future implementation</w:t>
            </w:r>
          </w:p>
        </w:tc>
      </w:tr>
      <w:tr w:rsidR="20B70D03" w14:paraId="7EC1CD4E" w14:textId="77777777" w:rsidTr="2E81CF37">
        <w:trPr>
          <w:trHeight w:val="300"/>
        </w:trPr>
        <w:tc>
          <w:tcPr>
            <w:tcW w:w="4321" w:type="dxa"/>
            <w:shd w:val="clear" w:color="auto" w:fill="auto"/>
            <w:tcMar>
              <w:top w:w="100" w:type="dxa"/>
              <w:left w:w="100" w:type="dxa"/>
              <w:bottom w:w="100" w:type="dxa"/>
              <w:right w:w="100" w:type="dxa"/>
            </w:tcMar>
          </w:tcPr>
          <w:p w14:paraId="6BEE351D" w14:textId="2B8B679E" w:rsidR="1777801C" w:rsidRDefault="123D9644" w:rsidP="20B70D03">
            <w:pPr>
              <w:spacing w:line="240" w:lineRule="auto"/>
            </w:pPr>
            <w:r>
              <w:t>Ask Suicide-Screening Questions (ASQ)</w:t>
            </w:r>
          </w:p>
        </w:tc>
        <w:tc>
          <w:tcPr>
            <w:tcW w:w="2844" w:type="dxa"/>
            <w:shd w:val="clear" w:color="auto" w:fill="auto"/>
            <w:tcMar>
              <w:top w:w="100" w:type="dxa"/>
              <w:left w:w="100" w:type="dxa"/>
              <w:bottom w:w="100" w:type="dxa"/>
              <w:right w:w="100" w:type="dxa"/>
            </w:tcMar>
          </w:tcPr>
          <w:p w14:paraId="710CEB3E" w14:textId="1D833014" w:rsidR="20B70D03" w:rsidRDefault="006D5270" w:rsidP="20B70D03">
            <w:pPr>
              <w:spacing w:line="240" w:lineRule="auto"/>
            </w:pPr>
            <w:r>
              <w:t>No</w:t>
            </w:r>
          </w:p>
        </w:tc>
        <w:tc>
          <w:tcPr>
            <w:tcW w:w="5795" w:type="dxa"/>
            <w:shd w:val="clear" w:color="auto" w:fill="auto"/>
            <w:tcMar>
              <w:top w:w="100" w:type="dxa"/>
              <w:left w:w="100" w:type="dxa"/>
              <w:bottom w:w="100" w:type="dxa"/>
              <w:right w:w="100" w:type="dxa"/>
            </w:tcMar>
          </w:tcPr>
          <w:p w14:paraId="5223BCC4" w14:textId="5952DF67" w:rsidR="20B70D03" w:rsidRDefault="00C765C5" w:rsidP="20B70D03">
            <w:pPr>
              <w:spacing w:line="240" w:lineRule="auto"/>
            </w:pPr>
            <w:r>
              <w:t>Not currently using this measure but open to future implementation</w:t>
            </w:r>
          </w:p>
        </w:tc>
      </w:tr>
      <w:tr w:rsidR="20B70D03" w14:paraId="631C85DA" w14:textId="77777777" w:rsidTr="2E81CF37">
        <w:trPr>
          <w:trHeight w:val="300"/>
        </w:trPr>
        <w:tc>
          <w:tcPr>
            <w:tcW w:w="4321" w:type="dxa"/>
            <w:shd w:val="clear" w:color="auto" w:fill="auto"/>
            <w:tcMar>
              <w:top w:w="100" w:type="dxa"/>
              <w:left w:w="100" w:type="dxa"/>
              <w:bottom w:w="100" w:type="dxa"/>
              <w:right w:w="100" w:type="dxa"/>
            </w:tcMar>
          </w:tcPr>
          <w:p w14:paraId="7D8AA868" w14:textId="42E7B814" w:rsidR="1777801C" w:rsidRDefault="123D9644" w:rsidP="20B70D03">
            <w:pPr>
              <w:spacing w:line="240" w:lineRule="auto"/>
            </w:pPr>
            <w:r>
              <w:t>Suicide Assessment Five-Step Evaluation and Triage (SAFE-T)</w:t>
            </w:r>
          </w:p>
        </w:tc>
        <w:tc>
          <w:tcPr>
            <w:tcW w:w="2844" w:type="dxa"/>
            <w:shd w:val="clear" w:color="auto" w:fill="auto"/>
            <w:tcMar>
              <w:top w:w="100" w:type="dxa"/>
              <w:left w:w="100" w:type="dxa"/>
              <w:bottom w:w="100" w:type="dxa"/>
              <w:right w:w="100" w:type="dxa"/>
            </w:tcMar>
          </w:tcPr>
          <w:p w14:paraId="28CEA692" w14:textId="07D9B841" w:rsidR="20B70D03" w:rsidRDefault="006D5270" w:rsidP="20B70D03">
            <w:pPr>
              <w:spacing w:line="240" w:lineRule="auto"/>
            </w:pPr>
            <w:r>
              <w:t>No</w:t>
            </w:r>
          </w:p>
        </w:tc>
        <w:tc>
          <w:tcPr>
            <w:tcW w:w="5795" w:type="dxa"/>
            <w:shd w:val="clear" w:color="auto" w:fill="auto"/>
            <w:tcMar>
              <w:top w:w="100" w:type="dxa"/>
              <w:left w:w="100" w:type="dxa"/>
              <w:bottom w:w="100" w:type="dxa"/>
              <w:right w:w="100" w:type="dxa"/>
            </w:tcMar>
          </w:tcPr>
          <w:p w14:paraId="7AFBA5ED" w14:textId="0C890525" w:rsidR="20B70D03" w:rsidRDefault="00C765C5" w:rsidP="20B70D03">
            <w:pPr>
              <w:spacing w:line="240" w:lineRule="auto"/>
            </w:pPr>
            <w:r>
              <w:t>Not currently using this measure but open to future implementation</w:t>
            </w:r>
          </w:p>
        </w:tc>
      </w:tr>
      <w:tr w:rsidR="20B70D03" w14:paraId="68DF2E52" w14:textId="77777777" w:rsidTr="2E81CF37">
        <w:trPr>
          <w:trHeight w:val="300"/>
        </w:trPr>
        <w:tc>
          <w:tcPr>
            <w:tcW w:w="4321" w:type="dxa"/>
            <w:shd w:val="clear" w:color="auto" w:fill="auto"/>
            <w:tcMar>
              <w:top w:w="100" w:type="dxa"/>
              <w:left w:w="100" w:type="dxa"/>
              <w:bottom w:w="100" w:type="dxa"/>
              <w:right w:w="100" w:type="dxa"/>
            </w:tcMar>
          </w:tcPr>
          <w:p w14:paraId="4A2FC493" w14:textId="45143600" w:rsidR="1777801C" w:rsidRDefault="123D9644" w:rsidP="20B70D03">
            <w:pPr>
              <w:spacing w:line="240" w:lineRule="auto"/>
            </w:pPr>
            <w:r>
              <w:lastRenderedPageBreak/>
              <w:t xml:space="preserve">Columbia Suicide Severity Rating Scale (C-SSRS)  </w:t>
            </w:r>
          </w:p>
        </w:tc>
        <w:tc>
          <w:tcPr>
            <w:tcW w:w="2844" w:type="dxa"/>
            <w:shd w:val="clear" w:color="auto" w:fill="auto"/>
            <w:tcMar>
              <w:top w:w="100" w:type="dxa"/>
              <w:left w:w="100" w:type="dxa"/>
              <w:bottom w:w="100" w:type="dxa"/>
              <w:right w:w="100" w:type="dxa"/>
            </w:tcMar>
          </w:tcPr>
          <w:p w14:paraId="64321AC1" w14:textId="34FFF167" w:rsidR="20B70D03" w:rsidRDefault="006D5270" w:rsidP="20B70D03">
            <w:pPr>
              <w:spacing w:line="240" w:lineRule="auto"/>
            </w:pPr>
            <w:r>
              <w:t>Yes</w:t>
            </w:r>
          </w:p>
        </w:tc>
        <w:tc>
          <w:tcPr>
            <w:tcW w:w="5795" w:type="dxa"/>
            <w:shd w:val="clear" w:color="auto" w:fill="auto"/>
            <w:tcMar>
              <w:top w:w="100" w:type="dxa"/>
              <w:left w:w="100" w:type="dxa"/>
              <w:bottom w:w="100" w:type="dxa"/>
              <w:right w:w="100" w:type="dxa"/>
            </w:tcMar>
          </w:tcPr>
          <w:p w14:paraId="416EB1E3" w14:textId="2A987655" w:rsidR="20B70D03" w:rsidRDefault="20B70D03" w:rsidP="20B70D03">
            <w:pPr>
              <w:spacing w:line="240" w:lineRule="auto"/>
            </w:pPr>
          </w:p>
        </w:tc>
      </w:tr>
      <w:tr w:rsidR="20B70D03" w14:paraId="3744EB4F" w14:textId="77777777" w:rsidTr="2E81CF37">
        <w:trPr>
          <w:trHeight w:val="300"/>
        </w:trPr>
        <w:tc>
          <w:tcPr>
            <w:tcW w:w="4321" w:type="dxa"/>
            <w:shd w:val="clear" w:color="auto" w:fill="auto"/>
            <w:tcMar>
              <w:top w:w="100" w:type="dxa"/>
              <w:left w:w="100" w:type="dxa"/>
              <w:bottom w:w="100" w:type="dxa"/>
              <w:right w:w="100" w:type="dxa"/>
            </w:tcMar>
          </w:tcPr>
          <w:p w14:paraId="497AF364" w14:textId="4A3F5255" w:rsidR="1777801C" w:rsidRDefault="1777801C" w:rsidP="20B70D03">
            <w:pPr>
              <w:spacing w:line="240" w:lineRule="auto"/>
            </w:pPr>
            <w:r>
              <w:t xml:space="preserve">Suicide Risk Assessment (SRA) Follow-Up Assessment </w:t>
            </w:r>
          </w:p>
        </w:tc>
        <w:tc>
          <w:tcPr>
            <w:tcW w:w="2844" w:type="dxa"/>
            <w:shd w:val="clear" w:color="auto" w:fill="auto"/>
            <w:tcMar>
              <w:top w:w="100" w:type="dxa"/>
              <w:left w:w="100" w:type="dxa"/>
              <w:bottom w:w="100" w:type="dxa"/>
              <w:right w:w="100" w:type="dxa"/>
            </w:tcMar>
          </w:tcPr>
          <w:p w14:paraId="695EA35A" w14:textId="2DABA0F5" w:rsidR="20B70D03" w:rsidRDefault="006D5270" w:rsidP="20B70D03">
            <w:pPr>
              <w:spacing w:line="240" w:lineRule="auto"/>
            </w:pPr>
            <w:r>
              <w:t>Yes</w:t>
            </w:r>
          </w:p>
        </w:tc>
        <w:tc>
          <w:tcPr>
            <w:tcW w:w="5795" w:type="dxa"/>
            <w:shd w:val="clear" w:color="auto" w:fill="auto"/>
            <w:tcMar>
              <w:top w:w="100" w:type="dxa"/>
              <w:left w:w="100" w:type="dxa"/>
              <w:bottom w:w="100" w:type="dxa"/>
              <w:right w:w="100" w:type="dxa"/>
            </w:tcMar>
          </w:tcPr>
          <w:p w14:paraId="6D5862E0" w14:textId="52B70E1E" w:rsidR="20B70D03" w:rsidRDefault="00C764E9" w:rsidP="20B70D03">
            <w:pPr>
              <w:spacing w:line="240" w:lineRule="auto"/>
            </w:pPr>
            <w:r>
              <w:t>Suicide risk assessment every six months and more frequently based on risk</w:t>
            </w:r>
            <w:r w:rsidR="006D5270">
              <w:t>, using Columbia</w:t>
            </w:r>
          </w:p>
        </w:tc>
      </w:tr>
    </w:tbl>
    <w:p w14:paraId="112E5E3F" w14:textId="77777777" w:rsidR="00E70875" w:rsidRDefault="00E70875"/>
    <w:p w14:paraId="3AE25E85" w14:textId="77777777" w:rsidR="00E70875" w:rsidRDefault="00A46BC3">
      <w:r>
        <w:t>Are you currently utilizing any assessments or screeners that are not listed above? If so, please list the assessment or screener, and provide any additional commentary.</w:t>
      </w:r>
    </w:p>
    <w:p w14:paraId="1950E0AC" w14:textId="77777777" w:rsidR="00E70875" w:rsidRDefault="00E70875">
      <w:pPr>
        <w:spacing w:line="240" w:lineRule="auto"/>
        <w:rPr>
          <w:b/>
        </w:rPr>
      </w:pPr>
    </w:p>
    <w:tbl>
      <w:tblPr>
        <w:tblW w:w="128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855"/>
      </w:tblGrid>
      <w:tr w:rsidR="00E70875" w14:paraId="64889DF5" w14:textId="77777777">
        <w:tc>
          <w:tcPr>
            <w:tcW w:w="12855" w:type="dxa"/>
            <w:shd w:val="clear" w:color="auto" w:fill="FFFF99"/>
          </w:tcPr>
          <w:p w14:paraId="0D22F400" w14:textId="474CB980" w:rsidR="006D5270" w:rsidRDefault="00C764E9">
            <w:pPr>
              <w:widowControl w:val="0"/>
              <w:rPr>
                <w:b/>
              </w:rPr>
            </w:pPr>
            <w:r>
              <w:rPr>
                <w:b/>
              </w:rPr>
              <w:t xml:space="preserve">BASC </w:t>
            </w:r>
            <w:r w:rsidR="004830F6">
              <w:rPr>
                <w:b/>
              </w:rPr>
              <w:t xml:space="preserve">– Behavior Assessment System </w:t>
            </w:r>
            <w:r w:rsidR="00960C43">
              <w:rPr>
                <w:b/>
              </w:rPr>
              <w:t xml:space="preserve">for Children. Utilized </w:t>
            </w:r>
            <w:r>
              <w:rPr>
                <w:b/>
              </w:rPr>
              <w:t xml:space="preserve">at </w:t>
            </w:r>
            <w:r w:rsidR="006D5270">
              <w:rPr>
                <w:b/>
              </w:rPr>
              <w:t>Neurodevelopmental Clinic</w:t>
            </w:r>
            <w:r w:rsidR="00960C43">
              <w:rPr>
                <w:b/>
              </w:rPr>
              <w:t xml:space="preserve"> for</w:t>
            </w:r>
            <w:r w:rsidR="00913776">
              <w:rPr>
                <w:b/>
              </w:rPr>
              <w:t xml:space="preserve"> assessment and monitoring of behavioral and emotional functioning </w:t>
            </w:r>
          </w:p>
          <w:p w14:paraId="7A4E6739" w14:textId="70E746B2" w:rsidR="006D5270" w:rsidRDefault="00C764E9">
            <w:pPr>
              <w:widowControl w:val="0"/>
              <w:rPr>
                <w:b/>
              </w:rPr>
            </w:pPr>
            <w:r>
              <w:rPr>
                <w:b/>
              </w:rPr>
              <w:t xml:space="preserve">GARS – </w:t>
            </w:r>
            <w:r w:rsidR="00A166D7">
              <w:rPr>
                <w:b/>
              </w:rPr>
              <w:t>Gilliam Autism Rating Scale - P</w:t>
            </w:r>
            <w:r>
              <w:rPr>
                <w:b/>
              </w:rPr>
              <w:t>rescreening tool</w:t>
            </w:r>
            <w:r w:rsidR="006D5270">
              <w:rPr>
                <w:b/>
              </w:rPr>
              <w:t xml:space="preserve"> for Autism</w:t>
            </w:r>
          </w:p>
          <w:p w14:paraId="077AAAE5" w14:textId="77777777" w:rsidR="003D229F" w:rsidRDefault="00C764E9">
            <w:pPr>
              <w:widowControl w:val="0"/>
              <w:rPr>
                <w:b/>
              </w:rPr>
            </w:pPr>
            <w:r>
              <w:rPr>
                <w:b/>
              </w:rPr>
              <w:t>PCL-5</w:t>
            </w:r>
            <w:r w:rsidR="003D229F">
              <w:rPr>
                <w:b/>
              </w:rPr>
              <w:t xml:space="preserve"> – PTSD Checklist for DSM-5</w:t>
            </w:r>
          </w:p>
          <w:p w14:paraId="7AD6BCC3" w14:textId="11F684FC" w:rsidR="00B332DA" w:rsidRDefault="00C764E9">
            <w:pPr>
              <w:widowControl w:val="0"/>
              <w:rPr>
                <w:b/>
              </w:rPr>
            </w:pPr>
            <w:r>
              <w:rPr>
                <w:b/>
              </w:rPr>
              <w:t>DAST-1</w:t>
            </w:r>
            <w:r w:rsidR="00722DAB">
              <w:rPr>
                <w:b/>
              </w:rPr>
              <w:t xml:space="preserve">0 -- </w:t>
            </w:r>
            <w:r w:rsidR="00913776">
              <w:rPr>
                <w:b/>
              </w:rPr>
              <w:t>Drug Abuse</w:t>
            </w:r>
            <w:r w:rsidR="00722DAB">
              <w:rPr>
                <w:b/>
              </w:rPr>
              <w:t xml:space="preserve"> Screening Tool</w:t>
            </w:r>
          </w:p>
          <w:p w14:paraId="0199A222" w14:textId="65ABB60B" w:rsidR="006D5270" w:rsidRDefault="00C764E9">
            <w:pPr>
              <w:widowControl w:val="0"/>
              <w:rPr>
                <w:b/>
              </w:rPr>
            </w:pPr>
            <w:r>
              <w:rPr>
                <w:b/>
              </w:rPr>
              <w:t>Audit</w:t>
            </w:r>
            <w:r w:rsidR="00B332DA">
              <w:rPr>
                <w:b/>
              </w:rPr>
              <w:t xml:space="preserve"> -- </w:t>
            </w:r>
            <w:r w:rsidR="00913776">
              <w:rPr>
                <w:b/>
              </w:rPr>
              <w:t xml:space="preserve">Alcohol </w:t>
            </w:r>
            <w:r w:rsidR="00B27D30">
              <w:rPr>
                <w:b/>
              </w:rPr>
              <w:t>Use Disorders Identification Test</w:t>
            </w:r>
          </w:p>
          <w:p w14:paraId="4E5738C9" w14:textId="77777777" w:rsidR="00B332DA" w:rsidRDefault="00C764E9" w:rsidP="00B332DA">
            <w:pPr>
              <w:widowControl w:val="0"/>
              <w:rPr>
                <w:b/>
              </w:rPr>
            </w:pPr>
            <w:r>
              <w:rPr>
                <w:b/>
              </w:rPr>
              <w:t>SOGS</w:t>
            </w:r>
            <w:r w:rsidR="00440C90">
              <w:rPr>
                <w:b/>
              </w:rPr>
              <w:t xml:space="preserve"> – South Oaks Gambling Screen</w:t>
            </w:r>
          </w:p>
          <w:p w14:paraId="4EC7DD7B" w14:textId="29C5CB5A" w:rsidR="00E70875" w:rsidRDefault="00C764E9">
            <w:pPr>
              <w:widowControl w:val="0"/>
              <w:rPr>
                <w:b/>
              </w:rPr>
            </w:pPr>
            <w:r>
              <w:rPr>
                <w:b/>
              </w:rPr>
              <w:t>CONNERS</w:t>
            </w:r>
            <w:r w:rsidR="006D5270">
              <w:rPr>
                <w:b/>
              </w:rPr>
              <w:t xml:space="preserve"> </w:t>
            </w:r>
            <w:r w:rsidR="00532C8B">
              <w:rPr>
                <w:b/>
              </w:rPr>
              <w:t xml:space="preserve">Comprehensive </w:t>
            </w:r>
            <w:r w:rsidR="006D5270">
              <w:rPr>
                <w:b/>
              </w:rPr>
              <w:t>Rating Scale</w:t>
            </w:r>
            <w:r w:rsidR="00B332DA">
              <w:rPr>
                <w:b/>
              </w:rPr>
              <w:t xml:space="preserve"> -- </w:t>
            </w:r>
            <w:r w:rsidR="00913776">
              <w:rPr>
                <w:b/>
              </w:rPr>
              <w:t>ADHD/Behavior</w:t>
            </w:r>
          </w:p>
        </w:tc>
      </w:tr>
    </w:tbl>
    <w:p w14:paraId="6820BDE2" w14:textId="77777777" w:rsidR="00E70875" w:rsidRDefault="00E70875">
      <w:pPr>
        <w:spacing w:line="240" w:lineRule="auto"/>
      </w:pPr>
    </w:p>
    <w:p w14:paraId="4B2166EF" w14:textId="77777777" w:rsidR="00E70875" w:rsidRDefault="00E70875"/>
    <w:sectPr w:rsidR="00E70875">
      <w:pgSz w:w="15840" w:h="12240" w:orient="landscape"/>
      <w:pgMar w:top="1440" w:right="1440" w:bottom="1440" w:left="1440" w:header="720" w:footer="720" w:gutter="0"/>
      <w:pgNumType w:start="1"/>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Author" w:initials="A">
    <w:p w14:paraId="29EDBE02" w14:textId="461458A3" w:rsidR="0035118A" w:rsidRDefault="0035118A">
      <w:pPr>
        <w:pStyle w:val="CommentText"/>
      </w:pPr>
      <w:r>
        <w:rPr>
          <w:rStyle w:val="CommentReference"/>
        </w:rPr>
        <w:annotationRef/>
      </w:r>
      <w:r w:rsidRPr="00FC48E6">
        <w:t>[Mention was removed]</w:t>
      </w:r>
      <w:r>
        <w:t xml:space="preserve"> because we removed EBP language adaptation from Section 1 for space we may want to add here which EBPs they deliver in Spanish</w:t>
      </w:r>
    </w:p>
  </w:comment>
  <w:comment w:id="4" w:author="Author" w:initials="A">
    <w:p w14:paraId="69315F73" w14:textId="77777777" w:rsidR="0018264C" w:rsidRDefault="003902CA" w:rsidP="005C4F91">
      <w:pPr>
        <w:pStyle w:val="CommentText"/>
      </w:pPr>
      <w:r>
        <w:rPr>
          <w:rStyle w:val="CommentReference"/>
        </w:rPr>
        <w:annotationRef/>
      </w:r>
      <w:r w:rsidR="0018264C">
        <w:t xml:space="preserve">Can we add more on how the CNA revealed this? </w:t>
      </w:r>
      <w:r>
        <w:rPr>
          <w:rStyle w:val="CommentReference"/>
        </w:rPr>
        <w:annotationRef/>
      </w:r>
    </w:p>
  </w:comment>
  <w:comment w:id="8" w:author="Author" w:initials="A">
    <w:p w14:paraId="6299436C" w14:textId="77777777" w:rsidR="00150A4D" w:rsidRDefault="00150A4D">
      <w:pPr>
        <w:pStyle w:val="CommentText"/>
      </w:pPr>
      <w:r>
        <w:rPr>
          <w:rStyle w:val="CommentReference"/>
        </w:rPr>
        <w:annotationRef/>
      </w:r>
      <w:r>
        <w:t xml:space="preserve">Consider including here more information on how the CNA formed the decision for the other three CBT models </w:t>
      </w:r>
    </w:p>
  </w:comment>
  <w:comment w:id="9" w:author="Author" w:initials="A">
    <w:p w14:paraId="4C5A1382" w14:textId="77777777" w:rsidR="00AC53D5" w:rsidRDefault="00AC53D5">
      <w:pPr>
        <w:pStyle w:val="CommentText"/>
      </w:pPr>
      <w:r>
        <w:rPr>
          <w:rStyle w:val="CommentReference"/>
        </w:rPr>
        <w:annotationRef/>
      </w:r>
      <w:r>
        <w:t xml:space="preserve">Consider noting how you monitor fidelity in all areas </w:t>
      </w:r>
      <w:r>
        <w:rPr>
          <w:rStyle w:val="CommentReference"/>
        </w:rPr>
        <w:annotationRef/>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9EDBE02" w15:done="1"/>
  <w15:commentEx w15:paraId="69315F73" w15:done="1"/>
  <w15:commentEx w15:paraId="6299436C" w15:done="1"/>
  <w15:commentEx w15:paraId="4C5A1382" w15:done="1"/>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9EDBE02" w16cid:durableId="5AC2CFE9"/>
  <w16cid:commentId w16cid:paraId="69315F73" w16cid:durableId="744C41B1"/>
  <w16cid:commentId w16cid:paraId="6299436C" w16cid:durableId="0CB7A4FE"/>
  <w16cid:commentId w16cid:paraId="4C5A1382" w16cid:durableId="22F31AF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725400" w14:textId="77777777" w:rsidR="00953496" w:rsidRDefault="00953496" w:rsidP="0026678E">
      <w:pPr>
        <w:spacing w:line="240" w:lineRule="auto"/>
      </w:pPr>
      <w:r>
        <w:separator/>
      </w:r>
    </w:p>
  </w:endnote>
  <w:endnote w:type="continuationSeparator" w:id="0">
    <w:p w14:paraId="173E7EB2" w14:textId="77777777" w:rsidR="00953496" w:rsidRDefault="00953496" w:rsidP="0026678E">
      <w:pPr>
        <w:spacing w:line="240" w:lineRule="auto"/>
      </w:pPr>
      <w:r>
        <w:continuationSeparator/>
      </w:r>
    </w:p>
  </w:endnote>
  <w:endnote w:type="continuationNotice" w:id="1">
    <w:p w14:paraId="35F921C7" w14:textId="77777777" w:rsidR="00953496" w:rsidRDefault="00953496">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E5D0E2" w14:textId="77777777" w:rsidR="00953496" w:rsidRDefault="00953496" w:rsidP="0026678E">
      <w:pPr>
        <w:spacing w:line="240" w:lineRule="auto"/>
      </w:pPr>
      <w:r>
        <w:separator/>
      </w:r>
    </w:p>
  </w:footnote>
  <w:footnote w:type="continuationSeparator" w:id="0">
    <w:p w14:paraId="01248BE0" w14:textId="77777777" w:rsidR="00953496" w:rsidRDefault="00953496" w:rsidP="0026678E">
      <w:pPr>
        <w:spacing w:line="240" w:lineRule="auto"/>
      </w:pPr>
      <w:r>
        <w:continuationSeparator/>
      </w:r>
    </w:p>
  </w:footnote>
  <w:footnote w:type="continuationNotice" w:id="1">
    <w:p w14:paraId="6F3BF5AA" w14:textId="77777777" w:rsidR="00953496" w:rsidRDefault="00953496">
      <w:pPr>
        <w:spacing w:line="240" w:lineRule="auto"/>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revisionView w:markup="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0875"/>
    <w:rsid w:val="000003B9"/>
    <w:rsid w:val="00006567"/>
    <w:rsid w:val="00020456"/>
    <w:rsid w:val="00023C4C"/>
    <w:rsid w:val="00027E0C"/>
    <w:rsid w:val="000728C2"/>
    <w:rsid w:val="0007363C"/>
    <w:rsid w:val="000E0A8F"/>
    <w:rsid w:val="000F12F0"/>
    <w:rsid w:val="0012741C"/>
    <w:rsid w:val="00150A4D"/>
    <w:rsid w:val="0018264C"/>
    <w:rsid w:val="00184952"/>
    <w:rsid w:val="00194480"/>
    <w:rsid w:val="001B6220"/>
    <w:rsid w:val="001F0D4A"/>
    <w:rsid w:val="001F3AC3"/>
    <w:rsid w:val="0021668C"/>
    <w:rsid w:val="00233498"/>
    <w:rsid w:val="002338C6"/>
    <w:rsid w:val="00260AD3"/>
    <w:rsid w:val="0026678E"/>
    <w:rsid w:val="00270ABB"/>
    <w:rsid w:val="002C57E3"/>
    <w:rsid w:val="002E1633"/>
    <w:rsid w:val="002F27C6"/>
    <w:rsid w:val="00311C97"/>
    <w:rsid w:val="00326274"/>
    <w:rsid w:val="003265C5"/>
    <w:rsid w:val="003366CF"/>
    <w:rsid w:val="00347E78"/>
    <w:rsid w:val="0035118A"/>
    <w:rsid w:val="00364CF2"/>
    <w:rsid w:val="0038108F"/>
    <w:rsid w:val="003822AE"/>
    <w:rsid w:val="003902CA"/>
    <w:rsid w:val="003C1D7D"/>
    <w:rsid w:val="003C6702"/>
    <w:rsid w:val="003D229F"/>
    <w:rsid w:val="003E3DB5"/>
    <w:rsid w:val="0040483B"/>
    <w:rsid w:val="00440C90"/>
    <w:rsid w:val="0046222B"/>
    <w:rsid w:val="00467281"/>
    <w:rsid w:val="00476552"/>
    <w:rsid w:val="0048271E"/>
    <w:rsid w:val="004830F6"/>
    <w:rsid w:val="004A0195"/>
    <w:rsid w:val="004A7488"/>
    <w:rsid w:val="004D4B46"/>
    <w:rsid w:val="004F1916"/>
    <w:rsid w:val="004F3797"/>
    <w:rsid w:val="004F758E"/>
    <w:rsid w:val="00532C8B"/>
    <w:rsid w:val="00543C52"/>
    <w:rsid w:val="00557022"/>
    <w:rsid w:val="0058114F"/>
    <w:rsid w:val="0058315C"/>
    <w:rsid w:val="005A7639"/>
    <w:rsid w:val="005A778B"/>
    <w:rsid w:val="005B06B9"/>
    <w:rsid w:val="005B66C1"/>
    <w:rsid w:val="005C4F91"/>
    <w:rsid w:val="005E2218"/>
    <w:rsid w:val="005F47A7"/>
    <w:rsid w:val="0061385F"/>
    <w:rsid w:val="00621DE1"/>
    <w:rsid w:val="00626DAC"/>
    <w:rsid w:val="00630F63"/>
    <w:rsid w:val="00653BEC"/>
    <w:rsid w:val="006572FF"/>
    <w:rsid w:val="006632DF"/>
    <w:rsid w:val="00670E39"/>
    <w:rsid w:val="006B7A5E"/>
    <w:rsid w:val="006C5F15"/>
    <w:rsid w:val="006D5270"/>
    <w:rsid w:val="007075DB"/>
    <w:rsid w:val="00722DAB"/>
    <w:rsid w:val="00744A25"/>
    <w:rsid w:val="007950D0"/>
    <w:rsid w:val="007D0110"/>
    <w:rsid w:val="007D539E"/>
    <w:rsid w:val="007E6C46"/>
    <w:rsid w:val="007F4883"/>
    <w:rsid w:val="008339FA"/>
    <w:rsid w:val="008532E1"/>
    <w:rsid w:val="00872FCD"/>
    <w:rsid w:val="008738D2"/>
    <w:rsid w:val="008815B1"/>
    <w:rsid w:val="0088342D"/>
    <w:rsid w:val="00886A13"/>
    <w:rsid w:val="00913776"/>
    <w:rsid w:val="00937E3F"/>
    <w:rsid w:val="00952B24"/>
    <w:rsid w:val="00953496"/>
    <w:rsid w:val="00960C43"/>
    <w:rsid w:val="00977BCC"/>
    <w:rsid w:val="00991C3C"/>
    <w:rsid w:val="009C6A66"/>
    <w:rsid w:val="009F7D2D"/>
    <w:rsid w:val="00A06E62"/>
    <w:rsid w:val="00A166D7"/>
    <w:rsid w:val="00A3764F"/>
    <w:rsid w:val="00A46BC3"/>
    <w:rsid w:val="00A47BD5"/>
    <w:rsid w:val="00A67D53"/>
    <w:rsid w:val="00A71623"/>
    <w:rsid w:val="00A776FA"/>
    <w:rsid w:val="00A82C43"/>
    <w:rsid w:val="00A9203E"/>
    <w:rsid w:val="00AB4DA4"/>
    <w:rsid w:val="00AC53D5"/>
    <w:rsid w:val="00AD28CA"/>
    <w:rsid w:val="00AE1AEC"/>
    <w:rsid w:val="00B11E99"/>
    <w:rsid w:val="00B220F6"/>
    <w:rsid w:val="00B26048"/>
    <w:rsid w:val="00B27D30"/>
    <w:rsid w:val="00B332DA"/>
    <w:rsid w:val="00B41906"/>
    <w:rsid w:val="00BB7D6D"/>
    <w:rsid w:val="00BE0826"/>
    <w:rsid w:val="00C42061"/>
    <w:rsid w:val="00C561D0"/>
    <w:rsid w:val="00C5685B"/>
    <w:rsid w:val="00C715AB"/>
    <w:rsid w:val="00C747F7"/>
    <w:rsid w:val="00C764E9"/>
    <w:rsid w:val="00C765C5"/>
    <w:rsid w:val="00C77B26"/>
    <w:rsid w:val="00CE1D76"/>
    <w:rsid w:val="00CF319A"/>
    <w:rsid w:val="00D031D8"/>
    <w:rsid w:val="00D23351"/>
    <w:rsid w:val="00D359B5"/>
    <w:rsid w:val="00D53795"/>
    <w:rsid w:val="00D63E19"/>
    <w:rsid w:val="00D7516D"/>
    <w:rsid w:val="00D875D7"/>
    <w:rsid w:val="00DB1414"/>
    <w:rsid w:val="00DE34ED"/>
    <w:rsid w:val="00DF16B5"/>
    <w:rsid w:val="00DF73A5"/>
    <w:rsid w:val="00E3011B"/>
    <w:rsid w:val="00E655A5"/>
    <w:rsid w:val="00E70875"/>
    <w:rsid w:val="00E74080"/>
    <w:rsid w:val="00E813ED"/>
    <w:rsid w:val="00E85778"/>
    <w:rsid w:val="00E969F9"/>
    <w:rsid w:val="00EA62C5"/>
    <w:rsid w:val="00ED41A9"/>
    <w:rsid w:val="00EE5089"/>
    <w:rsid w:val="00F05AEE"/>
    <w:rsid w:val="00F40702"/>
    <w:rsid w:val="00F77426"/>
    <w:rsid w:val="00F9767E"/>
    <w:rsid w:val="00FF5531"/>
    <w:rsid w:val="094C18B0"/>
    <w:rsid w:val="0F5598F6"/>
    <w:rsid w:val="1029E6B2"/>
    <w:rsid w:val="123D9644"/>
    <w:rsid w:val="1777801C"/>
    <w:rsid w:val="1EAC27A1"/>
    <w:rsid w:val="2047F802"/>
    <w:rsid w:val="20B70D03"/>
    <w:rsid w:val="24B83156"/>
    <w:rsid w:val="255CBEF1"/>
    <w:rsid w:val="25DB582A"/>
    <w:rsid w:val="283CA2DE"/>
    <w:rsid w:val="285FEEA0"/>
    <w:rsid w:val="294AE7E8"/>
    <w:rsid w:val="2A99862B"/>
    <w:rsid w:val="2B402067"/>
    <w:rsid w:val="2C200A39"/>
    <w:rsid w:val="2D59A570"/>
    <w:rsid w:val="2E81CF37"/>
    <w:rsid w:val="2E8700F7"/>
    <w:rsid w:val="2FD3CB7D"/>
    <w:rsid w:val="31433B4F"/>
    <w:rsid w:val="31E30EB7"/>
    <w:rsid w:val="354256DE"/>
    <w:rsid w:val="3F99E16E"/>
    <w:rsid w:val="40DEA982"/>
    <w:rsid w:val="42809DDA"/>
    <w:rsid w:val="42F34D0E"/>
    <w:rsid w:val="437EA22A"/>
    <w:rsid w:val="43A5965D"/>
    <w:rsid w:val="48ADCDE2"/>
    <w:rsid w:val="490023DA"/>
    <w:rsid w:val="4E7D2DC7"/>
    <w:rsid w:val="4EC42FCB"/>
    <w:rsid w:val="53D64F8B"/>
    <w:rsid w:val="56175315"/>
    <w:rsid w:val="59A32028"/>
    <w:rsid w:val="5B27CFF0"/>
    <w:rsid w:val="624F6B13"/>
    <w:rsid w:val="67AC1744"/>
    <w:rsid w:val="6BB36777"/>
    <w:rsid w:val="6F230487"/>
    <w:rsid w:val="738548E1"/>
    <w:rsid w:val="73C513C5"/>
    <w:rsid w:val="79F21AF9"/>
    <w:rsid w:val="7B164227"/>
    <w:rsid w:val="7BEFA95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3698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ja-JP"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pPr>
      <w:spacing w:line="240" w:lineRule="auto"/>
    </w:pPr>
    <w:rPr>
      <w:rFonts w:ascii="Times New Roman" w:eastAsia="Times New Roman" w:hAnsi="Times New Roman" w:cs="Times New Roman"/>
      <w:sz w:val="20"/>
      <w:szCs w:val="20"/>
    </w:rPr>
    <w:tblPr>
      <w:tblStyleRowBandSize w:val="1"/>
      <w:tblStyleColBandSize w:val="1"/>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pPr>
      <w:spacing w:line="240" w:lineRule="auto"/>
    </w:pPr>
    <w:rPr>
      <w:rFonts w:ascii="Times New Roman" w:eastAsia="Times New Roman" w:hAnsi="Times New Roman" w:cs="Times New Roman"/>
      <w:sz w:val="20"/>
      <w:szCs w:val="20"/>
    </w:rPr>
    <w:tblPr>
      <w:tblStyleRowBandSize w:val="1"/>
      <w:tblStyleColBandSize w:val="1"/>
    </w:tbl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character" w:styleId="Mention">
    <w:name w:val="Mention"/>
    <w:basedOn w:val="DefaultParagraphFont"/>
    <w:uiPriority w:val="99"/>
    <w:unhideWhenUsed/>
    <w:rPr>
      <w:color w:val="2B579A"/>
      <w:shd w:val="clear" w:color="auto" w:fill="E6E6E6"/>
    </w:rPr>
  </w:style>
  <w:style w:type="paragraph" w:styleId="Header">
    <w:name w:val="header"/>
    <w:basedOn w:val="Normal"/>
    <w:link w:val="HeaderChar"/>
    <w:uiPriority w:val="99"/>
    <w:unhideWhenUsed/>
    <w:rsid w:val="0026678E"/>
    <w:pPr>
      <w:tabs>
        <w:tab w:val="center" w:pos="4680"/>
        <w:tab w:val="right" w:pos="9360"/>
      </w:tabs>
      <w:spacing w:line="240" w:lineRule="auto"/>
    </w:pPr>
  </w:style>
  <w:style w:type="character" w:customStyle="1" w:styleId="HeaderChar">
    <w:name w:val="Header Char"/>
    <w:basedOn w:val="DefaultParagraphFont"/>
    <w:link w:val="Header"/>
    <w:uiPriority w:val="99"/>
    <w:rsid w:val="0026678E"/>
  </w:style>
  <w:style w:type="paragraph" w:styleId="Footer">
    <w:name w:val="footer"/>
    <w:basedOn w:val="Normal"/>
    <w:link w:val="FooterChar"/>
    <w:uiPriority w:val="99"/>
    <w:unhideWhenUsed/>
    <w:rsid w:val="0026678E"/>
    <w:pPr>
      <w:tabs>
        <w:tab w:val="center" w:pos="4680"/>
        <w:tab w:val="right" w:pos="9360"/>
      </w:tabs>
      <w:spacing w:line="240" w:lineRule="auto"/>
    </w:pPr>
  </w:style>
  <w:style w:type="character" w:customStyle="1" w:styleId="FooterChar">
    <w:name w:val="Footer Char"/>
    <w:basedOn w:val="DefaultParagraphFont"/>
    <w:link w:val="Footer"/>
    <w:uiPriority w:val="99"/>
    <w:rsid w:val="0026678E"/>
  </w:style>
  <w:style w:type="paragraph" w:styleId="Revision">
    <w:name w:val="Revision"/>
    <w:hidden/>
    <w:uiPriority w:val="99"/>
    <w:semiHidden/>
    <w:rsid w:val="00A47BD5"/>
    <w:pPr>
      <w:spacing w:line="240" w:lineRule="auto"/>
    </w:pPr>
  </w:style>
  <w:style w:type="paragraph" w:styleId="CommentSubject">
    <w:name w:val="annotation subject"/>
    <w:basedOn w:val="CommentText"/>
    <w:next w:val="CommentText"/>
    <w:link w:val="CommentSubjectChar"/>
    <w:uiPriority w:val="99"/>
    <w:semiHidden/>
    <w:unhideWhenUsed/>
    <w:rsid w:val="006632DF"/>
    <w:rPr>
      <w:b/>
      <w:bCs/>
    </w:rPr>
  </w:style>
  <w:style w:type="character" w:customStyle="1" w:styleId="CommentSubjectChar">
    <w:name w:val="Comment Subject Char"/>
    <w:basedOn w:val="CommentTextChar"/>
    <w:link w:val="CommentSubject"/>
    <w:uiPriority w:val="99"/>
    <w:semiHidden/>
    <w:rsid w:val="006632D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microsoft.com/office/2016/09/relationships/commentsIds" Target="commentsId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11/relationships/commentsExtended" Target="commentsExtended.xml"/><Relationship Id="rId5" Type="http://schemas.openxmlformats.org/officeDocument/2006/relationships/styles" Target="styles.xml"/><Relationship Id="rId10" Type="http://schemas.openxmlformats.org/officeDocument/2006/relationships/comments" Target="comments.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3961AF21965AE4081CA01E76B0A9974" ma:contentTypeVersion="3" ma:contentTypeDescription="Create a new document." ma:contentTypeScope="" ma:versionID="210cf9c41371c2da7e8b4296b3b02330">
  <xsd:schema xmlns:xsd="http://www.w3.org/2001/XMLSchema" xmlns:xs="http://www.w3.org/2001/XMLSchema" xmlns:p="http://schemas.microsoft.com/office/2006/metadata/properties" xmlns:ns2="1a8afdcb-e309-4591-8274-b0dba6d9e5ce" targetNamespace="http://schemas.microsoft.com/office/2006/metadata/properties" ma:root="true" ma:fieldsID="0c22ce8b9fcc4dba02750ff7a0dacab1" ns2:_="">
    <xsd:import namespace="1a8afdcb-e309-4591-8274-b0dba6d9e5ce"/>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8afdcb-e309-4591-8274-b0dba6d9e5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0EA6D0-89F1-4C1F-B4EA-78019C62A363}">
  <ds:schemaRef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1a8afdcb-e309-4591-8274-b0dba6d9e5ce"/>
    <ds:schemaRef ds:uri="http://www.w3.org/XML/1998/namespace"/>
  </ds:schemaRefs>
</ds:datastoreItem>
</file>

<file path=customXml/itemProps2.xml><?xml version="1.0" encoding="utf-8"?>
<ds:datastoreItem xmlns:ds="http://schemas.openxmlformats.org/officeDocument/2006/customXml" ds:itemID="{62644DB3-8B26-4C97-9457-A75F090325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8afdcb-e309-4591-8274-b0dba6d9e5c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D327689-F0AF-4E37-AB68-604C0BCE5E1B}">
  <ds:schemaRefs>
    <ds:schemaRef ds:uri="http://schemas.microsoft.com/sharepoint/v3/contenttype/forms"/>
  </ds:schemaRefs>
</ds:datastoreItem>
</file>

<file path=customXml/itemProps4.xml><?xml version="1.0" encoding="utf-8"?>
<ds:datastoreItem xmlns:ds="http://schemas.openxmlformats.org/officeDocument/2006/customXml" ds:itemID="{EFA8E4CA-8F4E-426F-B219-B39F728DEF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2176</Words>
  <Characters>12406</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2023-11-10T16:32:00Z</dcterms:created>
  <dcterms:modified xsi:type="dcterms:W3CDTF">2023-11-14T14:50:00Z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0x01010053961AF21965AE4081CA01E76B0A9974</vt:lpwstr>
  </property>
  <property fmtid="{D5CDD505-2E9C-101B-9397-08002B2CF9AE}" pid="3" name="GrammarlyDocumentId">
    <vt:lpwstr>c4e9ae5e1b6db5e6c1f13fe8c592c6b775b02455e024dd956f3c0223bad834f5</vt:lpwstr>
  </property>
</Properties>
</file>